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BA082E" w:rsidP="00FE4609">
      <w:pPr>
        <w:jc w:val="center"/>
        <w:rPr>
          <w:rFonts w:ascii="Times New Roman" w:hAnsi="Times New Roman" w:cs="Times New Roman"/>
          <w:b/>
          <w:sz w:val="28"/>
          <w:szCs w:val="28"/>
        </w:rPr>
      </w:pPr>
      <w:r>
        <w:rPr>
          <w:rFonts w:ascii="Times New Roman" w:hAnsi="Times New Roman" w:cs="Times New Roman"/>
          <w:b/>
          <w:sz w:val="28"/>
          <w:szCs w:val="28"/>
        </w:rPr>
        <w:t>5th</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w:t>
      </w:r>
      <w:r>
        <w:rPr>
          <w:rFonts w:ascii="Times New Roman" w:hAnsi="Times New Roman" w:cs="Times New Roman"/>
          <w:b/>
          <w:sz w:val="28"/>
          <w:szCs w:val="28"/>
        </w:rPr>
        <w:t>Task 1 Lesson Plan:  Writing a Summary</w:t>
      </w:r>
    </w:p>
    <w:tbl>
      <w:tblPr>
        <w:tblStyle w:val="TableGrid"/>
        <w:tblW w:w="11016" w:type="dxa"/>
        <w:tblLook w:val="04A0" w:firstRow="1" w:lastRow="0" w:firstColumn="1" w:lastColumn="0" w:noHBand="0" w:noVBand="1"/>
      </w:tblPr>
      <w:tblGrid>
        <w:gridCol w:w="2538"/>
        <w:gridCol w:w="1134"/>
        <w:gridCol w:w="1836"/>
        <w:gridCol w:w="12"/>
        <w:gridCol w:w="1824"/>
        <w:gridCol w:w="144"/>
        <w:gridCol w:w="3528"/>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7120B7">
              <w:rPr>
                <w:rFonts w:ascii="Times New Roman" w:hAnsi="Times New Roman" w:cs="Times New Roman"/>
                <w:b/>
                <w:sz w:val="24"/>
                <w:szCs w:val="24"/>
              </w:rPr>
              <w:t xml:space="preserve">  Mrs. Terra Crain</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7120B7">
              <w:rPr>
                <w:rFonts w:ascii="Times New Roman" w:hAnsi="Times New Roman" w:cs="Times New Roman"/>
                <w:b/>
                <w:sz w:val="24"/>
                <w:szCs w:val="24"/>
              </w:rPr>
              <w:t xml:space="preserve">  5</w:t>
            </w:r>
          </w:p>
        </w:tc>
        <w:tc>
          <w:tcPr>
            <w:tcW w:w="3672" w:type="dxa"/>
            <w:gridSpan w:val="2"/>
            <w:shd w:val="clear" w:color="auto" w:fill="FFC000"/>
          </w:tcPr>
          <w:p w:rsidR="005C4CBE" w:rsidRPr="00CD5617" w:rsidRDefault="005C4CBE" w:rsidP="00BA082E">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7120B7">
              <w:rPr>
                <w:rFonts w:ascii="Times New Roman" w:hAnsi="Times New Roman" w:cs="Times New Roman"/>
                <w:sz w:val="24"/>
                <w:szCs w:val="24"/>
              </w:rPr>
              <w:t xml:space="preserve">: </w:t>
            </w:r>
            <w:r w:rsidR="00BA082E">
              <w:rPr>
                <w:rFonts w:ascii="Times New Roman" w:hAnsi="Times New Roman" w:cs="Times New Roman"/>
                <w:b/>
                <w:sz w:val="24"/>
                <w:szCs w:val="24"/>
              </w:rPr>
              <w:t>2</w:t>
            </w:r>
            <w:r w:rsidR="007120B7">
              <w:rPr>
                <w:rFonts w:ascii="Times New Roman" w:hAnsi="Times New Roman" w:cs="Times New Roman"/>
                <w:b/>
                <w:sz w:val="24"/>
                <w:szCs w:val="24"/>
              </w:rPr>
              <w:t xml:space="preserve"> day</w:t>
            </w:r>
            <w:r w:rsidR="00BA082E">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120B7">
              <w:rPr>
                <w:rFonts w:ascii="Times New Roman" w:hAnsi="Times New Roman" w:cs="Times New Roman"/>
                <w:b/>
                <w:sz w:val="24"/>
                <w:szCs w:val="24"/>
              </w:rPr>
              <w:t xml:space="preserve">  Reading/Writing Apprentice</w:t>
            </w:r>
          </w:p>
          <w:p w:rsidR="005C4CBE" w:rsidRDefault="005C4CBE" w:rsidP="00FE4609">
            <w:pPr>
              <w:rPr>
                <w:rFonts w:ascii="Times New Roman" w:hAnsi="Times New Roman" w:cs="Times New Roman"/>
                <w:sz w:val="24"/>
                <w:szCs w:val="24"/>
              </w:rPr>
            </w:pPr>
          </w:p>
        </w:tc>
        <w:tc>
          <w:tcPr>
            <w:tcW w:w="5508" w:type="dxa"/>
            <w:gridSpan w:val="4"/>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120B7">
              <w:rPr>
                <w:rFonts w:ascii="Times New Roman" w:hAnsi="Times New Roman" w:cs="Times New Roman"/>
                <w:b/>
                <w:sz w:val="24"/>
                <w:szCs w:val="24"/>
              </w:rPr>
              <w:t xml:space="preserve">  Task 1</w:t>
            </w:r>
          </w:p>
        </w:tc>
      </w:tr>
      <w:tr w:rsidR="008C13D7" w:rsidTr="00FE7398">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Essential Question(s):</w:t>
            </w:r>
            <w:r w:rsidR="007120B7">
              <w:rPr>
                <w:rFonts w:ascii="Times New Roman" w:hAnsi="Times New Roman" w:cs="Times New Roman"/>
                <w:b/>
                <w:sz w:val="24"/>
                <w:szCs w:val="24"/>
              </w:rPr>
              <w:t xml:space="preserve">  </w:t>
            </w:r>
            <w:r w:rsidR="007120B7" w:rsidRPr="007120B7">
              <w:rPr>
                <w:rFonts w:ascii="Times New Roman" w:hAnsi="Times New Roman" w:cs="Times New Roman"/>
                <w:b/>
                <w:sz w:val="24"/>
                <w:szCs w:val="24"/>
              </w:rPr>
              <w:t>How do readers write in response to reading (reader’s notebook, graphic organizer, etc.) before, during, and after reading to deepen understanding?</w:t>
            </w:r>
            <w:r w:rsidRPr="008C13D7">
              <w:rPr>
                <w:rFonts w:ascii="Times New Roman" w:hAnsi="Times New Roman" w:cs="Times New Roman"/>
                <w:b/>
                <w:sz w:val="24"/>
                <w:szCs w:val="24"/>
              </w:rPr>
              <w:t xml:space="preserve"> </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4"/>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7A04A5" w:rsidRDefault="007A04A5" w:rsidP="007A04A5">
            <w:pPr>
              <w:rPr>
                <w:rFonts w:ascii="Times New Roman" w:hAnsi="Times New Roman" w:cs="Times New Roman"/>
                <w:b/>
                <w:sz w:val="24"/>
                <w:szCs w:val="24"/>
              </w:rPr>
            </w:pPr>
            <w:r>
              <w:rPr>
                <w:rFonts w:ascii="Times New Roman" w:hAnsi="Times New Roman" w:cs="Times New Roman"/>
                <w:b/>
                <w:sz w:val="24"/>
                <w:szCs w:val="24"/>
              </w:rPr>
              <w:t xml:space="preserve">Teacher:  document reader, prepared practice scripts for writing conferences (see Speaking and Listening), chart paper (see Speaking and Listening), notes from previous lessons, Access to </w:t>
            </w:r>
            <w:hyperlink r:id="rId11" w:history="1">
              <w:r w:rsidRPr="001557D1">
                <w:rPr>
                  <w:rStyle w:val="Hyperlink"/>
                  <w:rFonts w:ascii="Times New Roman" w:hAnsi="Times New Roman" w:cs="Times New Roman"/>
                  <w:b/>
                  <w:sz w:val="24"/>
                  <w:szCs w:val="24"/>
                </w:rPr>
                <w:t xml:space="preserve">Scott </w:t>
              </w:r>
              <w:proofErr w:type="spellStart"/>
              <w:r w:rsidRPr="001557D1">
                <w:rPr>
                  <w:rStyle w:val="Hyperlink"/>
                  <w:rFonts w:ascii="Times New Roman" w:hAnsi="Times New Roman" w:cs="Times New Roman"/>
                  <w:b/>
                  <w:sz w:val="24"/>
                  <w:szCs w:val="24"/>
                </w:rPr>
                <w:t>Foresman</w:t>
              </w:r>
              <w:proofErr w:type="spellEnd"/>
              <w:r w:rsidRPr="001557D1">
                <w:rPr>
                  <w:rStyle w:val="Hyperlink"/>
                  <w:rFonts w:ascii="Times New Roman" w:hAnsi="Times New Roman" w:cs="Times New Roman"/>
                  <w:b/>
                  <w:sz w:val="24"/>
                  <w:szCs w:val="24"/>
                </w:rPr>
                <w:t xml:space="preserve"> online</w:t>
              </w:r>
            </w:hyperlink>
            <w:r>
              <w:rPr>
                <w:rFonts w:ascii="Times New Roman" w:hAnsi="Times New Roman" w:cs="Times New Roman"/>
                <w:b/>
                <w:sz w:val="24"/>
                <w:szCs w:val="24"/>
              </w:rPr>
              <w:t xml:space="preserve"> in order to access the Scott </w:t>
            </w:r>
            <w:proofErr w:type="spellStart"/>
            <w:r>
              <w:rPr>
                <w:rFonts w:ascii="Times New Roman" w:hAnsi="Times New Roman" w:cs="Times New Roman"/>
                <w:b/>
                <w:sz w:val="24"/>
                <w:szCs w:val="24"/>
              </w:rPr>
              <w:t>Foresman</w:t>
            </w:r>
            <w:proofErr w:type="spellEnd"/>
            <w:r>
              <w:rPr>
                <w:rFonts w:ascii="Times New Roman" w:hAnsi="Times New Roman" w:cs="Times New Roman"/>
                <w:b/>
                <w:sz w:val="24"/>
                <w:szCs w:val="24"/>
              </w:rPr>
              <w:t xml:space="preserve"> links (go to </w:t>
            </w:r>
            <w:hyperlink r:id="rId12" w:history="1">
              <w:r w:rsidRPr="001557D1">
                <w:rPr>
                  <w:rStyle w:val="Hyperlink"/>
                  <w:rFonts w:ascii="Times New Roman" w:hAnsi="Times New Roman" w:cs="Times New Roman"/>
                  <w:b/>
                  <w:sz w:val="24"/>
                  <w:szCs w:val="24"/>
                </w:rPr>
                <w:t>GEMS</w:t>
              </w:r>
            </w:hyperlink>
            <w:r>
              <w:rPr>
                <w:rFonts w:ascii="Times New Roman" w:hAnsi="Times New Roman" w:cs="Times New Roman"/>
                <w:b/>
                <w:sz w:val="24"/>
                <w:szCs w:val="24"/>
              </w:rPr>
              <w:t xml:space="preserve"> to get registration code)</w:t>
            </w:r>
          </w:p>
          <w:p w:rsidR="007A04A5" w:rsidRDefault="007A04A5" w:rsidP="007A04A5">
            <w:pPr>
              <w:rPr>
                <w:rFonts w:ascii="Times New Roman" w:hAnsi="Times New Roman" w:cs="Times New Roman"/>
                <w:b/>
                <w:sz w:val="24"/>
                <w:szCs w:val="24"/>
              </w:rPr>
            </w:pPr>
          </w:p>
          <w:p w:rsidR="007A04A5" w:rsidRPr="00CB4486" w:rsidRDefault="007A04A5" w:rsidP="007A04A5">
            <w:pPr>
              <w:rPr>
                <w:rFonts w:ascii="Times New Roman" w:hAnsi="Times New Roman" w:cs="Times New Roman"/>
                <w:b/>
                <w:sz w:val="24"/>
                <w:szCs w:val="24"/>
              </w:rPr>
            </w:pPr>
            <w:r>
              <w:rPr>
                <w:rFonts w:ascii="Times New Roman" w:hAnsi="Times New Roman" w:cs="Times New Roman"/>
                <w:b/>
                <w:sz w:val="24"/>
                <w:szCs w:val="24"/>
              </w:rPr>
              <w:t xml:space="preserve">Teacher/Student:  </w:t>
            </w:r>
            <w:hyperlink r:id="rId13" w:history="1">
              <w:r w:rsidRPr="005F421E">
                <w:rPr>
                  <w:rStyle w:val="Hyperlink"/>
                  <w:rFonts w:ascii="Times New Roman" w:hAnsi="Times New Roman" w:cs="Times New Roman"/>
                  <w:b/>
                  <w:i/>
                  <w:sz w:val="24"/>
                  <w:szCs w:val="24"/>
                </w:rPr>
                <w:t>Many Trades Assist Rural Colonial Virginians</w:t>
              </w:r>
            </w:hyperlink>
            <w:r>
              <w:rPr>
                <w:rFonts w:ascii="Times New Roman" w:hAnsi="Times New Roman" w:cs="Times New Roman"/>
                <w:b/>
                <w:sz w:val="24"/>
                <w:szCs w:val="24"/>
              </w:rPr>
              <w:t xml:space="preserve">, class notes from previous lessons, Scott </w:t>
            </w:r>
            <w:proofErr w:type="spellStart"/>
            <w:r>
              <w:rPr>
                <w:rFonts w:ascii="Times New Roman" w:hAnsi="Times New Roman" w:cs="Times New Roman"/>
                <w:b/>
                <w:sz w:val="24"/>
                <w:szCs w:val="24"/>
              </w:rPr>
              <w:t>Foresman’s</w:t>
            </w:r>
            <w:proofErr w:type="spellEnd"/>
            <w:r>
              <w:rPr>
                <w:rFonts w:ascii="Times New Roman" w:hAnsi="Times New Roman" w:cs="Times New Roman"/>
                <w:b/>
                <w:sz w:val="24"/>
                <w:szCs w:val="24"/>
              </w:rPr>
              <w:t xml:space="preserve"> </w:t>
            </w:r>
            <w:r>
              <w:rPr>
                <w:rFonts w:ascii="Times New Roman" w:hAnsi="Times New Roman" w:cs="Times New Roman"/>
                <w:b/>
                <w:i/>
                <w:sz w:val="24"/>
                <w:szCs w:val="24"/>
              </w:rPr>
              <w:t>The Grammar &amp; Writing Book</w:t>
            </w:r>
            <w:r w:rsidR="00CB4486">
              <w:rPr>
                <w:rFonts w:ascii="Times New Roman" w:hAnsi="Times New Roman" w:cs="Times New Roman"/>
                <w:b/>
                <w:sz w:val="24"/>
                <w:szCs w:val="24"/>
              </w:rPr>
              <w:t xml:space="preserve">, </w:t>
            </w:r>
            <w:hyperlink r:id="rId14" w:history="1">
              <w:r w:rsidR="00CB4486" w:rsidRPr="00CB4486">
                <w:rPr>
                  <w:rStyle w:val="Hyperlink"/>
                  <w:rFonts w:ascii="Times New Roman" w:hAnsi="Times New Roman" w:cs="Times New Roman"/>
                  <w:b/>
                  <w:sz w:val="24"/>
                  <w:szCs w:val="24"/>
                </w:rPr>
                <w:t>examples of transition words and phrases</w:t>
              </w:r>
            </w:hyperlink>
            <w:r w:rsidR="00CB4486">
              <w:rPr>
                <w:rFonts w:ascii="Times New Roman" w:hAnsi="Times New Roman" w:cs="Times New Roman"/>
                <w:b/>
                <w:sz w:val="24"/>
                <w:szCs w:val="24"/>
              </w:rPr>
              <w:t xml:space="preserve">, </w:t>
            </w:r>
            <w:hyperlink r:id="rId15" w:history="1">
              <w:r w:rsidR="00CB4486" w:rsidRPr="00CB4486">
                <w:rPr>
                  <w:rStyle w:val="Hyperlink"/>
                  <w:rFonts w:ascii="Times New Roman" w:hAnsi="Times New Roman" w:cs="Times New Roman"/>
                  <w:b/>
                  <w:sz w:val="24"/>
                  <w:szCs w:val="24"/>
                </w:rPr>
                <w:t>examples of conjunctions</w:t>
              </w:r>
            </w:hyperlink>
          </w:p>
          <w:p w:rsidR="007A04A5" w:rsidRDefault="007A04A5" w:rsidP="007A04A5">
            <w:pPr>
              <w:rPr>
                <w:rFonts w:ascii="Times New Roman" w:hAnsi="Times New Roman" w:cs="Times New Roman"/>
                <w:b/>
                <w:sz w:val="24"/>
                <w:szCs w:val="24"/>
              </w:rPr>
            </w:pPr>
          </w:p>
          <w:p w:rsidR="007A04A5" w:rsidRPr="008C13D7" w:rsidRDefault="007A04A5" w:rsidP="007A04A5">
            <w:pPr>
              <w:rPr>
                <w:rFonts w:ascii="Times New Roman" w:hAnsi="Times New Roman" w:cs="Times New Roman"/>
                <w:b/>
                <w:sz w:val="24"/>
                <w:szCs w:val="24"/>
              </w:rPr>
            </w:pPr>
            <w:r w:rsidRPr="007A04A5">
              <w:rPr>
                <w:rFonts w:ascii="Times New Roman" w:hAnsi="Times New Roman" w:cs="Times New Roman"/>
                <w:b/>
                <w:sz w:val="24"/>
                <w:szCs w:val="24"/>
              </w:rPr>
              <w:t>Student:  pencil, paper</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3"/>
          </w:tcPr>
          <w:p w:rsidR="005C4CBE" w:rsidRDefault="007120B7" w:rsidP="003D7D31">
            <w:pPr>
              <w:rPr>
                <w:rFonts w:ascii="Times New Roman" w:hAnsi="Times New Roman" w:cs="Times New Roman"/>
                <w:b/>
                <w:sz w:val="24"/>
                <w:szCs w:val="24"/>
              </w:rPr>
            </w:pPr>
            <w:r>
              <w:rPr>
                <w:rFonts w:ascii="Times New Roman" w:hAnsi="Times New Roman" w:cs="Times New Roman"/>
                <w:b/>
                <w:sz w:val="24"/>
                <w:szCs w:val="24"/>
              </w:rPr>
              <w:t>summary</w:t>
            </w:r>
          </w:p>
          <w:p w:rsidR="007120B7" w:rsidRDefault="007120B7" w:rsidP="003D7D31">
            <w:pPr>
              <w:rPr>
                <w:rFonts w:ascii="Times New Roman" w:hAnsi="Times New Roman" w:cs="Times New Roman"/>
                <w:b/>
                <w:sz w:val="24"/>
                <w:szCs w:val="24"/>
              </w:rPr>
            </w:pPr>
            <w:r>
              <w:rPr>
                <w:rFonts w:ascii="Times New Roman" w:hAnsi="Times New Roman" w:cs="Times New Roman"/>
                <w:b/>
                <w:sz w:val="24"/>
                <w:szCs w:val="24"/>
              </w:rPr>
              <w:t>summarize</w:t>
            </w:r>
          </w:p>
          <w:p w:rsidR="007A04A5" w:rsidRDefault="007A04A5" w:rsidP="003D7D31">
            <w:pPr>
              <w:rPr>
                <w:rFonts w:ascii="Times New Roman" w:hAnsi="Times New Roman" w:cs="Times New Roman"/>
                <w:b/>
                <w:sz w:val="24"/>
                <w:szCs w:val="24"/>
              </w:rPr>
            </w:pPr>
            <w:r>
              <w:rPr>
                <w:rFonts w:ascii="Times New Roman" w:hAnsi="Times New Roman" w:cs="Times New Roman"/>
                <w:b/>
                <w:sz w:val="24"/>
                <w:szCs w:val="24"/>
              </w:rPr>
              <w:t>combine</w:t>
            </w:r>
          </w:p>
          <w:p w:rsidR="007A04A5" w:rsidRDefault="007A04A5" w:rsidP="003D7D31">
            <w:pPr>
              <w:rPr>
                <w:rFonts w:ascii="Times New Roman" w:hAnsi="Times New Roman" w:cs="Times New Roman"/>
                <w:b/>
                <w:sz w:val="24"/>
                <w:szCs w:val="24"/>
              </w:rPr>
            </w:pPr>
            <w:r>
              <w:rPr>
                <w:rFonts w:ascii="Times New Roman" w:hAnsi="Times New Roman" w:cs="Times New Roman"/>
                <w:b/>
                <w:sz w:val="24"/>
                <w:szCs w:val="24"/>
              </w:rPr>
              <w:t>reduce</w:t>
            </w:r>
          </w:p>
          <w:p w:rsidR="007A04A5" w:rsidRDefault="007A04A5" w:rsidP="003D7D31">
            <w:pPr>
              <w:rPr>
                <w:rFonts w:ascii="Times New Roman" w:hAnsi="Times New Roman" w:cs="Times New Roman"/>
                <w:b/>
                <w:sz w:val="24"/>
                <w:szCs w:val="24"/>
              </w:rPr>
            </w:pPr>
            <w:r>
              <w:rPr>
                <w:rFonts w:ascii="Times New Roman" w:hAnsi="Times New Roman" w:cs="Times New Roman"/>
                <w:b/>
                <w:sz w:val="24"/>
                <w:szCs w:val="24"/>
              </w:rPr>
              <w:t>wordiness</w:t>
            </w:r>
          </w:p>
          <w:p w:rsidR="007A04A5" w:rsidRDefault="007A04A5" w:rsidP="003D7D31">
            <w:pPr>
              <w:rPr>
                <w:rFonts w:ascii="Times New Roman" w:hAnsi="Times New Roman" w:cs="Times New Roman"/>
                <w:b/>
                <w:sz w:val="24"/>
                <w:szCs w:val="24"/>
              </w:rPr>
            </w:pPr>
            <w:r>
              <w:rPr>
                <w:rFonts w:ascii="Times New Roman" w:hAnsi="Times New Roman" w:cs="Times New Roman"/>
                <w:b/>
                <w:sz w:val="24"/>
                <w:szCs w:val="24"/>
              </w:rPr>
              <w:t>conjunction</w:t>
            </w:r>
          </w:p>
          <w:p w:rsidR="007A04A5" w:rsidRDefault="007A04A5" w:rsidP="003D7D31">
            <w:pPr>
              <w:rPr>
                <w:rFonts w:ascii="Times New Roman" w:hAnsi="Times New Roman" w:cs="Times New Roman"/>
                <w:b/>
                <w:sz w:val="24"/>
                <w:szCs w:val="24"/>
              </w:rPr>
            </w:pPr>
            <w:r>
              <w:rPr>
                <w:rFonts w:ascii="Times New Roman" w:hAnsi="Times New Roman" w:cs="Times New Roman"/>
                <w:b/>
                <w:sz w:val="24"/>
                <w:szCs w:val="24"/>
              </w:rPr>
              <w:t>transition (writing)</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7"/>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E0349">
            <w:pPr>
              <w:pStyle w:val="Default"/>
              <w:numPr>
                <w:ilvl w:val="0"/>
                <w:numId w:val="6"/>
              </w:numPr>
            </w:pPr>
            <w:r w:rsidRPr="00D801CF">
              <w:rPr>
                <w:rFonts w:ascii="Times New Roman" w:hAnsi="Times New Roman" w:cs="Times New Roman"/>
              </w:rPr>
              <w:t>Independent</w:t>
            </w:r>
          </w:p>
        </w:tc>
        <w:tc>
          <w:tcPr>
            <w:tcW w:w="8478" w:type="dxa"/>
            <w:gridSpan w:val="6"/>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7120B7">
              <w:rPr>
                <w:rFonts w:ascii="Times New Roman" w:hAnsi="Times New Roman" w:cs="Times New Roman"/>
                <w:b/>
                <w:sz w:val="24"/>
                <w:szCs w:val="24"/>
              </w:rPr>
              <w:t xml:space="preserve"> RI 5.2, RI 5.8, RF 5.4</w:t>
            </w:r>
          </w:p>
          <w:p w:rsidR="007120B7"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DE0349">
              <w:rPr>
                <w:rFonts w:ascii="Times New Roman" w:hAnsi="Times New Roman" w:cs="Times New Roman"/>
                <w:b/>
                <w:sz w:val="24"/>
                <w:szCs w:val="24"/>
              </w:rPr>
              <w:t xml:space="preserve">  </w:t>
            </w:r>
          </w:p>
          <w:p w:rsidR="007120B7" w:rsidRDefault="007120B7" w:rsidP="003F39B8">
            <w:pPr>
              <w:rPr>
                <w:rFonts w:ascii="Times New Roman" w:hAnsi="Times New Roman" w:cs="Times New Roman"/>
                <w:b/>
                <w:sz w:val="24"/>
                <w:szCs w:val="24"/>
              </w:rPr>
            </w:pPr>
            <w:r>
              <w:rPr>
                <w:rFonts w:ascii="Times New Roman" w:hAnsi="Times New Roman" w:cs="Times New Roman"/>
                <w:b/>
                <w:sz w:val="24"/>
                <w:szCs w:val="24"/>
              </w:rPr>
              <w:t xml:space="preserve">-I can summarize the text. </w:t>
            </w:r>
          </w:p>
          <w:p w:rsidR="003F39B8" w:rsidRPr="007120B7" w:rsidRDefault="007120B7" w:rsidP="007120B7">
            <w:pPr>
              <w:rPr>
                <w:rFonts w:ascii="Times New Roman" w:hAnsi="Times New Roman" w:cs="Times New Roman"/>
                <w:b/>
                <w:sz w:val="24"/>
                <w:szCs w:val="24"/>
              </w:rPr>
            </w:pPr>
            <w:r>
              <w:rPr>
                <w:rFonts w:ascii="Times New Roman" w:hAnsi="Times New Roman" w:cs="Times New Roman"/>
                <w:b/>
                <w:sz w:val="24"/>
                <w:szCs w:val="24"/>
              </w:rPr>
              <w:t>-</w:t>
            </w:r>
            <w:r w:rsidRPr="007120B7">
              <w:rPr>
                <w:rFonts w:ascii="Times New Roman" w:hAnsi="Times New Roman" w:cs="Times New Roman"/>
                <w:b/>
                <w:sz w:val="24"/>
                <w:szCs w:val="24"/>
              </w:rPr>
              <w:t>I can identify which evidence supports which points</w:t>
            </w:r>
            <w:r>
              <w:rPr>
                <w:rFonts w:ascii="Times New Roman" w:hAnsi="Times New Roman" w:cs="Times New Roman"/>
                <w:b/>
                <w:sz w:val="24"/>
                <w:szCs w:val="24"/>
              </w:rPr>
              <w:t>.</w:t>
            </w:r>
            <w:r w:rsidRPr="007120B7">
              <w:rPr>
                <w:rFonts w:ascii="Times New Roman" w:hAnsi="Times New Roman" w:cs="Times New Roman"/>
                <w:b/>
                <w:sz w:val="24"/>
                <w:szCs w:val="24"/>
              </w:rPr>
              <w:t xml:space="preserve"> </w:t>
            </w:r>
          </w:p>
          <w:p w:rsidR="007120B7" w:rsidRDefault="007120B7" w:rsidP="003F39B8">
            <w:pPr>
              <w:rPr>
                <w:rFonts w:ascii="Times New Roman" w:hAnsi="Times New Roman" w:cs="Times New Roman"/>
                <w:b/>
                <w:sz w:val="24"/>
                <w:szCs w:val="24"/>
              </w:rPr>
            </w:pPr>
          </w:p>
          <w:p w:rsidR="003F39B8" w:rsidRPr="00DE0349" w:rsidRDefault="003F39B8" w:rsidP="003F39B8">
            <w:pPr>
              <w:rPr>
                <w:rFonts w:ascii="Times New Roman" w:hAnsi="Times New Roman" w:cs="Times New Roman"/>
                <w:sz w:val="24"/>
                <w:szCs w:val="24"/>
              </w:rPr>
            </w:pPr>
            <w:r>
              <w:rPr>
                <w:rFonts w:ascii="Times New Roman" w:hAnsi="Times New Roman" w:cs="Times New Roman"/>
                <w:b/>
                <w:sz w:val="24"/>
                <w:szCs w:val="24"/>
              </w:rPr>
              <w:t>Instructional Plan:</w:t>
            </w:r>
            <w:r w:rsidR="00DE0349">
              <w:rPr>
                <w:rFonts w:ascii="Times New Roman" w:hAnsi="Times New Roman" w:cs="Times New Roman"/>
                <w:b/>
                <w:sz w:val="24"/>
                <w:szCs w:val="24"/>
              </w:rPr>
              <w:t xml:space="preserve">  </w:t>
            </w:r>
            <w:r w:rsidR="00DE0349">
              <w:rPr>
                <w:rFonts w:ascii="Times New Roman" w:hAnsi="Times New Roman" w:cs="Times New Roman"/>
                <w:sz w:val="24"/>
                <w:szCs w:val="24"/>
              </w:rPr>
              <w:t>You are not directly teaching these objectives.  During writing guided practice, students should be able to verbalize their summaries before writing them on paper.</w:t>
            </w:r>
            <w:r w:rsidR="00F52253">
              <w:rPr>
                <w:rFonts w:ascii="Times New Roman" w:hAnsi="Times New Roman" w:cs="Times New Roman"/>
                <w:sz w:val="24"/>
                <w:szCs w:val="24"/>
              </w:rPr>
              <w:t xml:space="preserve">  Hopefully they will have practiced “summarizing” in guided reading.</w:t>
            </w:r>
            <w:r w:rsidR="00DE0349">
              <w:rPr>
                <w:rFonts w:ascii="Times New Roman" w:hAnsi="Times New Roman" w:cs="Times New Roman"/>
                <w:sz w:val="24"/>
                <w:szCs w:val="24"/>
              </w:rPr>
              <w:t xml:space="preserve">  </w:t>
            </w:r>
            <w:r w:rsidR="00F52253">
              <w:rPr>
                <w:rFonts w:ascii="Times New Roman" w:hAnsi="Times New Roman" w:cs="Times New Roman"/>
                <w:sz w:val="24"/>
                <w:szCs w:val="24"/>
              </w:rPr>
              <w:t>Students</w:t>
            </w:r>
            <w:r w:rsidR="00DE0349">
              <w:rPr>
                <w:rFonts w:ascii="Times New Roman" w:hAnsi="Times New Roman" w:cs="Times New Roman"/>
                <w:sz w:val="24"/>
                <w:szCs w:val="24"/>
              </w:rPr>
              <w:t xml:space="preserve"> should justify their reasoning for combining a certain sentence with a conjunction, reducing wordiness, and using specific transition words.  In “Speaking and Listening” there is a shared activity for reviewing how we discuss topics effectively.   </w:t>
            </w: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E0349">
            <w:pPr>
              <w:pStyle w:val="Default"/>
              <w:numPr>
                <w:ilvl w:val="0"/>
                <w:numId w:val="5"/>
              </w:numPr>
              <w:rPr>
                <w:rFonts w:ascii="Times New Roman" w:hAnsi="Times New Roman" w:cs="Times New Roman"/>
              </w:rPr>
            </w:pPr>
            <w:r w:rsidRPr="00D801CF">
              <w:rPr>
                <w:rFonts w:ascii="Times New Roman" w:hAnsi="Times New Roman" w:cs="Times New Roman"/>
              </w:rPr>
              <w:t>Modeled</w:t>
            </w:r>
          </w:p>
          <w:p w:rsidR="003F39B8" w:rsidRPr="00D801CF" w:rsidRDefault="003F39B8" w:rsidP="00DE0349">
            <w:pPr>
              <w:pStyle w:val="Default"/>
              <w:numPr>
                <w:ilvl w:val="0"/>
                <w:numId w:val="5"/>
              </w:numPr>
              <w:rPr>
                <w:rFonts w:ascii="Times New Roman" w:hAnsi="Times New Roman" w:cs="Times New Roman"/>
              </w:rPr>
            </w:pPr>
            <w:r w:rsidRPr="00D801CF">
              <w:rPr>
                <w:rFonts w:ascii="Times New Roman" w:hAnsi="Times New Roman" w:cs="Times New Roman"/>
              </w:rPr>
              <w:t>Shared</w:t>
            </w:r>
          </w:p>
          <w:p w:rsidR="003F39B8" w:rsidRDefault="003F39B8" w:rsidP="00DE0349">
            <w:pPr>
              <w:pStyle w:val="Default"/>
              <w:numPr>
                <w:ilvl w:val="0"/>
                <w:numId w:val="5"/>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E0349">
            <w:pPr>
              <w:pStyle w:val="Default"/>
              <w:numPr>
                <w:ilvl w:val="0"/>
                <w:numId w:val="5"/>
              </w:numPr>
              <w:rPr>
                <w:rFonts w:ascii="Times New Roman" w:hAnsi="Times New Roman" w:cs="Times New Roman"/>
              </w:rPr>
            </w:pPr>
            <w:r w:rsidRPr="00D801CF">
              <w:rPr>
                <w:rFonts w:ascii="Times New Roman" w:hAnsi="Times New Roman" w:cs="Times New Roman"/>
              </w:rPr>
              <w:lastRenderedPageBreak/>
              <w:t>Independent</w:t>
            </w:r>
          </w:p>
        </w:tc>
        <w:tc>
          <w:tcPr>
            <w:tcW w:w="8478" w:type="dxa"/>
            <w:gridSpan w:val="6"/>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7120B7">
              <w:rPr>
                <w:rFonts w:ascii="Times New Roman" w:hAnsi="Times New Roman" w:cs="Times New Roman"/>
                <w:b/>
                <w:sz w:val="24"/>
                <w:szCs w:val="24"/>
              </w:rPr>
              <w:t xml:space="preserve">  W 5.8</w:t>
            </w:r>
            <w:r w:rsidR="0092501B">
              <w:rPr>
                <w:rFonts w:ascii="Times New Roman" w:hAnsi="Times New Roman" w:cs="Times New Roman"/>
                <w:b/>
                <w:sz w:val="24"/>
                <w:szCs w:val="24"/>
              </w:rPr>
              <w:t>, W 5.5</w:t>
            </w:r>
          </w:p>
          <w:p w:rsidR="007120B7"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7120B7">
              <w:rPr>
                <w:rFonts w:ascii="Times New Roman" w:hAnsi="Times New Roman" w:cs="Times New Roman"/>
                <w:b/>
                <w:sz w:val="24"/>
                <w:szCs w:val="24"/>
              </w:rPr>
              <w:t xml:space="preserve">  </w:t>
            </w:r>
          </w:p>
          <w:p w:rsidR="003F39B8" w:rsidRDefault="007120B7" w:rsidP="003F39B8">
            <w:pPr>
              <w:rPr>
                <w:rFonts w:ascii="Times New Roman" w:hAnsi="Times New Roman" w:cs="Times New Roman"/>
                <w:b/>
                <w:sz w:val="24"/>
                <w:szCs w:val="24"/>
              </w:rPr>
            </w:pPr>
            <w:r>
              <w:rPr>
                <w:rFonts w:ascii="Times New Roman" w:hAnsi="Times New Roman" w:cs="Times New Roman"/>
                <w:b/>
                <w:sz w:val="24"/>
                <w:szCs w:val="24"/>
              </w:rPr>
              <w:t>I can summarize information in finished work.</w:t>
            </w:r>
          </w:p>
          <w:p w:rsidR="0092501B" w:rsidRDefault="0092501B" w:rsidP="003F39B8">
            <w:pPr>
              <w:rPr>
                <w:rFonts w:ascii="Times New Roman" w:hAnsi="Times New Roman" w:cs="Times New Roman"/>
                <w:b/>
                <w:sz w:val="24"/>
                <w:szCs w:val="24"/>
              </w:rPr>
            </w:pPr>
            <w:r>
              <w:rPr>
                <w:rFonts w:ascii="Times New Roman" w:hAnsi="Times New Roman" w:cs="Times New Roman"/>
                <w:b/>
                <w:sz w:val="24"/>
                <w:szCs w:val="24"/>
              </w:rPr>
              <w:t xml:space="preserve">I can combine or reduce sentences for meaning.  </w:t>
            </w:r>
          </w:p>
          <w:p w:rsidR="007120B7" w:rsidRDefault="007120B7"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BA082E" w:rsidRDefault="00BA082E" w:rsidP="003F39B8">
            <w:pPr>
              <w:rPr>
                <w:rFonts w:ascii="Times New Roman" w:hAnsi="Times New Roman" w:cs="Times New Roman"/>
                <w:sz w:val="24"/>
                <w:szCs w:val="24"/>
              </w:rPr>
            </w:pPr>
            <w:r w:rsidRPr="00BA082E">
              <w:rPr>
                <w:rFonts w:ascii="Times New Roman" w:hAnsi="Times New Roman" w:cs="Times New Roman"/>
                <w:sz w:val="24"/>
                <w:szCs w:val="24"/>
                <w:u w:val="single"/>
              </w:rPr>
              <w:t>APK</w:t>
            </w:r>
            <w:r w:rsidRPr="00BA082E">
              <w:rPr>
                <w:rFonts w:ascii="Times New Roman" w:hAnsi="Times New Roman" w:cs="Times New Roman"/>
                <w:sz w:val="24"/>
                <w:szCs w:val="24"/>
              </w:rPr>
              <w:t>:  Review the main idea assessment from the previous lesson (question 5).  Determine if students</w:t>
            </w:r>
            <w:r>
              <w:rPr>
                <w:rFonts w:ascii="Times New Roman" w:hAnsi="Times New Roman" w:cs="Times New Roman"/>
                <w:sz w:val="24"/>
                <w:szCs w:val="24"/>
              </w:rPr>
              <w:t xml:space="preserve"> know what a summary is (could they write a summary sentence?)  Another way of pre – assessing is to provide students with examples of different types of paragraphs – see if they can choose the paragraph that models a summary.  If not, you will need to explicitly teach the meaning of the word summary.</w:t>
            </w:r>
            <w:r w:rsidR="00A04BE3">
              <w:rPr>
                <w:rFonts w:ascii="Times New Roman" w:hAnsi="Times New Roman" w:cs="Times New Roman"/>
                <w:sz w:val="24"/>
                <w:szCs w:val="24"/>
              </w:rPr>
              <w:t xml:space="preserve">  There is in activity in the intervention section which addresses this.</w:t>
            </w:r>
            <w:r>
              <w:rPr>
                <w:rFonts w:ascii="Times New Roman" w:hAnsi="Times New Roman" w:cs="Times New Roman"/>
                <w:sz w:val="24"/>
                <w:szCs w:val="24"/>
              </w:rPr>
              <w:t xml:space="preserve">  This lesson is focused on the fact that students know what a summary is, they probably don’t know how to write an effective one.  </w:t>
            </w:r>
          </w:p>
          <w:p w:rsidR="00BA082E" w:rsidRDefault="00BA082E" w:rsidP="003F39B8">
            <w:pPr>
              <w:rPr>
                <w:rFonts w:ascii="Times New Roman" w:hAnsi="Times New Roman" w:cs="Times New Roman"/>
                <w:sz w:val="24"/>
                <w:szCs w:val="24"/>
              </w:rPr>
            </w:pPr>
          </w:p>
          <w:p w:rsidR="00BA082E" w:rsidRDefault="00BA082E" w:rsidP="003F39B8">
            <w:pPr>
              <w:rPr>
                <w:rFonts w:ascii="Times New Roman" w:hAnsi="Times New Roman" w:cs="Times New Roman"/>
                <w:sz w:val="24"/>
                <w:szCs w:val="24"/>
              </w:rPr>
            </w:pPr>
            <w:r>
              <w:rPr>
                <w:rFonts w:ascii="Times New Roman" w:hAnsi="Times New Roman" w:cs="Times New Roman"/>
                <w:sz w:val="24"/>
                <w:szCs w:val="24"/>
                <w:u w:val="single"/>
              </w:rPr>
              <w:t>Model</w:t>
            </w:r>
            <w:r>
              <w:rPr>
                <w:rFonts w:ascii="Times New Roman" w:hAnsi="Times New Roman" w:cs="Times New Roman"/>
                <w:sz w:val="24"/>
                <w:szCs w:val="24"/>
              </w:rPr>
              <w:t>:</w:t>
            </w:r>
          </w:p>
          <w:p w:rsidR="00BA082E" w:rsidRDefault="00BA082E" w:rsidP="003F39B8">
            <w:pPr>
              <w:rPr>
                <w:rFonts w:ascii="Times New Roman" w:hAnsi="Times New Roman" w:cs="Times New Roman"/>
                <w:sz w:val="24"/>
                <w:szCs w:val="24"/>
              </w:rPr>
            </w:pPr>
            <w:r>
              <w:rPr>
                <w:rFonts w:ascii="Times New Roman" w:hAnsi="Times New Roman" w:cs="Times New Roman"/>
                <w:sz w:val="24"/>
                <w:szCs w:val="24"/>
              </w:rPr>
              <w:t xml:space="preserve">1.  Explain to students that today’s goal is for them to write a summary of the selection they’ve been working on all week </w:t>
            </w:r>
            <w:r w:rsidRPr="00BA082E">
              <w:rPr>
                <w:rFonts w:ascii="Times New Roman" w:hAnsi="Times New Roman" w:cs="Times New Roman"/>
                <w:i/>
                <w:sz w:val="24"/>
                <w:szCs w:val="24"/>
              </w:rPr>
              <w:t>(Many Trades Assist Rural Colonial Virginians</w:t>
            </w:r>
            <w:r>
              <w:rPr>
                <w:rFonts w:ascii="Times New Roman" w:hAnsi="Times New Roman" w:cs="Times New Roman"/>
                <w:sz w:val="24"/>
                <w:szCs w:val="24"/>
              </w:rPr>
              <w:t xml:space="preserve">).  </w:t>
            </w:r>
          </w:p>
          <w:p w:rsidR="00BA082E" w:rsidRDefault="00BA082E" w:rsidP="003F39B8">
            <w:pPr>
              <w:rPr>
                <w:rFonts w:ascii="Times New Roman" w:hAnsi="Times New Roman" w:cs="Times New Roman"/>
                <w:sz w:val="24"/>
                <w:szCs w:val="24"/>
              </w:rPr>
            </w:pPr>
            <w:r>
              <w:rPr>
                <w:rFonts w:ascii="Times New Roman" w:hAnsi="Times New Roman" w:cs="Times New Roman"/>
                <w:sz w:val="24"/>
                <w:szCs w:val="24"/>
              </w:rPr>
              <w:t xml:space="preserve">2.  Discuss the purpose and structure of a summary using The Grammar &amp; Writing Book </w:t>
            </w:r>
            <w:r w:rsidR="0092501B">
              <w:rPr>
                <w:rFonts w:ascii="Times New Roman" w:hAnsi="Times New Roman" w:cs="Times New Roman"/>
                <w:sz w:val="24"/>
                <w:szCs w:val="24"/>
              </w:rPr>
              <w:t>pp. 242 – 243.</w:t>
            </w:r>
            <w:r w:rsidR="00E626BB">
              <w:rPr>
                <w:rFonts w:ascii="Times New Roman" w:hAnsi="Times New Roman" w:cs="Times New Roman"/>
                <w:sz w:val="24"/>
                <w:szCs w:val="24"/>
              </w:rPr>
              <w:t xml:space="preserve">  Focus on the parts of the exemplar model on p. 243.  </w:t>
            </w:r>
            <w:r w:rsidR="0092501B">
              <w:rPr>
                <w:rFonts w:ascii="Times New Roman" w:hAnsi="Times New Roman" w:cs="Times New Roman"/>
                <w:sz w:val="24"/>
                <w:szCs w:val="24"/>
              </w:rPr>
              <w:t xml:space="preserve">Students will be summarizing information from their </w:t>
            </w:r>
            <w:r w:rsidR="0092501B" w:rsidRPr="0092501B">
              <w:rPr>
                <w:rFonts w:ascii="Times New Roman" w:hAnsi="Times New Roman" w:cs="Times New Roman"/>
                <w:sz w:val="24"/>
                <w:szCs w:val="24"/>
                <w:u w:val="single"/>
              </w:rPr>
              <w:t>notes</w:t>
            </w:r>
            <w:r w:rsidR="0092501B">
              <w:rPr>
                <w:rFonts w:ascii="Times New Roman" w:hAnsi="Times New Roman" w:cs="Times New Roman"/>
                <w:sz w:val="24"/>
                <w:szCs w:val="24"/>
              </w:rPr>
              <w:t>.</w:t>
            </w:r>
          </w:p>
          <w:p w:rsidR="0081312C" w:rsidRDefault="0092501B" w:rsidP="0092501B">
            <w:pPr>
              <w:rPr>
                <w:rFonts w:ascii="Times New Roman" w:hAnsi="Times New Roman" w:cs="Times New Roman"/>
                <w:sz w:val="24"/>
                <w:szCs w:val="24"/>
              </w:rPr>
            </w:pPr>
            <w:r>
              <w:rPr>
                <w:rFonts w:ascii="Times New Roman" w:hAnsi="Times New Roman" w:cs="Times New Roman"/>
                <w:sz w:val="24"/>
                <w:szCs w:val="24"/>
              </w:rPr>
              <w:t xml:space="preserve">3.  </w:t>
            </w:r>
            <w:r w:rsidR="0081312C">
              <w:rPr>
                <w:rFonts w:ascii="Times New Roman" w:hAnsi="Times New Roman" w:cs="Times New Roman"/>
                <w:sz w:val="24"/>
                <w:szCs w:val="24"/>
              </w:rPr>
              <w:t xml:space="preserve">Use </w:t>
            </w:r>
            <w:r w:rsidR="00F314CB">
              <w:rPr>
                <w:rFonts w:ascii="Times New Roman" w:hAnsi="Times New Roman" w:cs="Times New Roman"/>
                <w:sz w:val="24"/>
                <w:szCs w:val="24"/>
              </w:rPr>
              <w:t xml:space="preserve">your notes from the section </w:t>
            </w:r>
            <w:r w:rsidR="00F314CB">
              <w:rPr>
                <w:rFonts w:ascii="Times New Roman" w:hAnsi="Times New Roman" w:cs="Times New Roman"/>
                <w:i/>
                <w:sz w:val="24"/>
                <w:szCs w:val="24"/>
              </w:rPr>
              <w:t xml:space="preserve">Life of the Rural Craftsman </w:t>
            </w:r>
            <w:r>
              <w:rPr>
                <w:rFonts w:ascii="Times New Roman" w:hAnsi="Times New Roman" w:cs="Times New Roman"/>
                <w:sz w:val="24"/>
                <w:szCs w:val="24"/>
              </w:rPr>
              <w:t>to model the process of summarizing for students.  You’ve already come up with the main ideas of each section, so now you are combining the main ideas and using transition words</w:t>
            </w:r>
            <w:r w:rsidR="0081312C">
              <w:rPr>
                <w:rFonts w:ascii="Times New Roman" w:hAnsi="Times New Roman" w:cs="Times New Roman"/>
                <w:sz w:val="24"/>
                <w:szCs w:val="24"/>
              </w:rPr>
              <w:t>.</w:t>
            </w:r>
          </w:p>
          <w:p w:rsidR="0081312C" w:rsidRDefault="0081312C" w:rsidP="0092501B">
            <w:pPr>
              <w:rPr>
                <w:rFonts w:ascii="Times New Roman" w:hAnsi="Times New Roman" w:cs="Times New Roman"/>
                <w:sz w:val="24"/>
                <w:szCs w:val="24"/>
              </w:rPr>
            </w:pPr>
            <w:r>
              <w:rPr>
                <w:rFonts w:ascii="Times New Roman" w:hAnsi="Times New Roman" w:cs="Times New Roman"/>
                <w:sz w:val="24"/>
                <w:szCs w:val="24"/>
              </w:rPr>
              <w:t>4.  Begin by introducing students to the concept of combining sentences using conjunctions</w:t>
            </w:r>
            <w:r w:rsidR="00CB4486">
              <w:rPr>
                <w:rFonts w:ascii="Times New Roman" w:hAnsi="Times New Roman" w:cs="Times New Roman"/>
                <w:sz w:val="24"/>
                <w:szCs w:val="24"/>
              </w:rPr>
              <w:t xml:space="preserve"> and prepositions</w:t>
            </w:r>
            <w:r>
              <w:rPr>
                <w:rFonts w:ascii="Times New Roman" w:hAnsi="Times New Roman" w:cs="Times New Roman"/>
                <w:sz w:val="24"/>
                <w:szCs w:val="24"/>
              </w:rPr>
              <w:t xml:space="preserve"> (T</w:t>
            </w:r>
            <w:r w:rsidR="00CB4486">
              <w:rPr>
                <w:rFonts w:ascii="Times New Roman" w:hAnsi="Times New Roman" w:cs="Times New Roman"/>
                <w:sz w:val="24"/>
                <w:szCs w:val="24"/>
              </w:rPr>
              <w:t>he Grammar &amp; Writing Book p. 68 - 69</w:t>
            </w:r>
            <w:r>
              <w:rPr>
                <w:rFonts w:ascii="Times New Roman" w:hAnsi="Times New Roman" w:cs="Times New Roman"/>
                <w:sz w:val="24"/>
                <w:szCs w:val="24"/>
              </w:rPr>
              <w:t>).  Model this strategy using your main idea sentences.  Purposely combine one to make a sentence that is too “wordy”.</w:t>
            </w:r>
          </w:p>
          <w:p w:rsidR="0081312C" w:rsidRDefault="0081312C" w:rsidP="0092501B">
            <w:pPr>
              <w:rPr>
                <w:rFonts w:ascii="Times New Roman" w:hAnsi="Times New Roman" w:cs="Times New Roman"/>
                <w:sz w:val="24"/>
                <w:szCs w:val="24"/>
              </w:rPr>
            </w:pPr>
            <w:r>
              <w:rPr>
                <w:rFonts w:ascii="Times New Roman" w:hAnsi="Times New Roman" w:cs="Times New Roman"/>
                <w:sz w:val="24"/>
                <w:szCs w:val="24"/>
              </w:rPr>
              <w:t>5.  Using the “too wordy” sentence, explain that combining sentences with a lot of details may not work.  Refer students to p. 84 in The Grammar &amp; Writing Book.  Fix your “wordy” sentence.</w:t>
            </w:r>
          </w:p>
          <w:p w:rsidR="0081312C" w:rsidRDefault="0081312C" w:rsidP="0092501B">
            <w:pPr>
              <w:rPr>
                <w:rFonts w:ascii="Times New Roman" w:hAnsi="Times New Roman" w:cs="Times New Roman"/>
                <w:sz w:val="24"/>
                <w:szCs w:val="24"/>
              </w:rPr>
            </w:pPr>
            <w:r>
              <w:rPr>
                <w:rFonts w:ascii="Times New Roman" w:hAnsi="Times New Roman" w:cs="Times New Roman"/>
                <w:sz w:val="24"/>
                <w:szCs w:val="24"/>
              </w:rPr>
              <w:t>6.    After the “guided practice”</w:t>
            </w:r>
            <w:r w:rsidR="00F314CB">
              <w:rPr>
                <w:rFonts w:ascii="Times New Roman" w:hAnsi="Times New Roman" w:cs="Times New Roman"/>
                <w:sz w:val="24"/>
                <w:szCs w:val="24"/>
              </w:rPr>
              <w:t xml:space="preserve"> portion</w:t>
            </w:r>
            <w:r>
              <w:rPr>
                <w:rFonts w:ascii="Times New Roman" w:hAnsi="Times New Roman" w:cs="Times New Roman"/>
                <w:sz w:val="24"/>
                <w:szCs w:val="24"/>
              </w:rPr>
              <w:t xml:space="preserve">, introduce students to combining paragraphs using transition words.  </w:t>
            </w:r>
          </w:p>
          <w:p w:rsidR="00F314CB" w:rsidRDefault="0081312C" w:rsidP="0092501B">
            <w:pPr>
              <w:rPr>
                <w:rFonts w:ascii="Times New Roman" w:hAnsi="Times New Roman" w:cs="Times New Roman"/>
                <w:sz w:val="24"/>
                <w:szCs w:val="24"/>
              </w:rPr>
            </w:pPr>
            <w:r>
              <w:rPr>
                <w:rFonts w:ascii="Times New Roman" w:hAnsi="Times New Roman" w:cs="Times New Roman"/>
                <w:sz w:val="24"/>
                <w:szCs w:val="24"/>
              </w:rPr>
              <w:t xml:space="preserve">7.  Model for students how to </w:t>
            </w:r>
            <w:r w:rsidR="00F314CB">
              <w:rPr>
                <w:rFonts w:ascii="Times New Roman" w:hAnsi="Times New Roman" w:cs="Times New Roman"/>
                <w:sz w:val="24"/>
                <w:szCs w:val="24"/>
              </w:rPr>
              <w:t>“flow</w:t>
            </w:r>
            <w:r w:rsidR="00E626BB">
              <w:rPr>
                <w:rFonts w:ascii="Times New Roman" w:hAnsi="Times New Roman" w:cs="Times New Roman"/>
                <w:sz w:val="24"/>
                <w:szCs w:val="24"/>
              </w:rPr>
              <w:t>”</w:t>
            </w:r>
            <w:r w:rsidR="00F314CB">
              <w:rPr>
                <w:rFonts w:ascii="Times New Roman" w:hAnsi="Times New Roman" w:cs="Times New Roman"/>
                <w:sz w:val="24"/>
                <w:szCs w:val="24"/>
              </w:rPr>
              <w:t xml:space="preserve"> from</w:t>
            </w:r>
            <w:r>
              <w:rPr>
                <w:rFonts w:ascii="Times New Roman" w:hAnsi="Times New Roman" w:cs="Times New Roman"/>
                <w:sz w:val="24"/>
                <w:szCs w:val="24"/>
              </w:rPr>
              <w:t xml:space="preserve"> your summar</w:t>
            </w:r>
            <w:r w:rsidR="00F314CB">
              <w:rPr>
                <w:rFonts w:ascii="Times New Roman" w:hAnsi="Times New Roman" w:cs="Times New Roman"/>
                <w:sz w:val="24"/>
                <w:szCs w:val="24"/>
              </w:rPr>
              <w:t>y</w:t>
            </w:r>
            <w:r>
              <w:rPr>
                <w:rFonts w:ascii="Times New Roman" w:hAnsi="Times New Roman" w:cs="Times New Roman"/>
                <w:sz w:val="24"/>
                <w:szCs w:val="24"/>
              </w:rPr>
              <w:t xml:space="preserve"> for </w:t>
            </w:r>
            <w:r w:rsidR="00F314CB">
              <w:rPr>
                <w:rFonts w:ascii="Times New Roman" w:hAnsi="Times New Roman" w:cs="Times New Roman"/>
                <w:i/>
                <w:sz w:val="24"/>
                <w:szCs w:val="24"/>
              </w:rPr>
              <w:t xml:space="preserve">Life of the Rural Craftsman </w:t>
            </w:r>
            <w:r w:rsidR="00F314CB">
              <w:rPr>
                <w:rFonts w:ascii="Times New Roman" w:hAnsi="Times New Roman" w:cs="Times New Roman"/>
                <w:sz w:val="24"/>
                <w:szCs w:val="24"/>
              </w:rPr>
              <w:t xml:space="preserve">to </w:t>
            </w:r>
            <w:r w:rsidR="00F314CB">
              <w:rPr>
                <w:rFonts w:ascii="Times New Roman" w:hAnsi="Times New Roman" w:cs="Times New Roman"/>
                <w:i/>
                <w:sz w:val="24"/>
                <w:szCs w:val="24"/>
              </w:rPr>
              <w:t xml:space="preserve">Rural Trades Involve Generalized Tools </w:t>
            </w:r>
            <w:r w:rsidR="00F314CB">
              <w:rPr>
                <w:rFonts w:ascii="Times New Roman" w:hAnsi="Times New Roman" w:cs="Times New Roman"/>
                <w:sz w:val="24"/>
                <w:szCs w:val="24"/>
              </w:rPr>
              <w:t xml:space="preserve">using </w:t>
            </w:r>
            <w:hyperlink r:id="rId16" w:history="1">
              <w:r w:rsidR="00F314CB" w:rsidRPr="00CB4486">
                <w:rPr>
                  <w:rStyle w:val="Hyperlink"/>
                  <w:rFonts w:ascii="Times New Roman" w:hAnsi="Times New Roman" w:cs="Times New Roman"/>
                  <w:sz w:val="24"/>
                  <w:szCs w:val="24"/>
                </w:rPr>
                <w:t>transition words</w:t>
              </w:r>
            </w:hyperlink>
            <w:r w:rsidR="00F314CB">
              <w:rPr>
                <w:rFonts w:ascii="Times New Roman" w:hAnsi="Times New Roman" w:cs="Times New Roman"/>
                <w:sz w:val="24"/>
                <w:szCs w:val="24"/>
              </w:rPr>
              <w:t>.</w:t>
            </w:r>
          </w:p>
          <w:p w:rsidR="00E626BB" w:rsidRDefault="00E626BB" w:rsidP="0092501B">
            <w:pPr>
              <w:rPr>
                <w:rFonts w:ascii="Times New Roman" w:hAnsi="Times New Roman" w:cs="Times New Roman"/>
                <w:sz w:val="24"/>
                <w:szCs w:val="24"/>
              </w:rPr>
            </w:pPr>
          </w:p>
          <w:p w:rsidR="00E626BB" w:rsidRDefault="00E626BB" w:rsidP="0092501B">
            <w:pPr>
              <w:rPr>
                <w:rFonts w:ascii="Times New Roman" w:hAnsi="Times New Roman" w:cs="Times New Roman"/>
                <w:sz w:val="24"/>
                <w:szCs w:val="24"/>
              </w:rPr>
            </w:pPr>
            <w:r>
              <w:rPr>
                <w:rFonts w:ascii="Times New Roman" w:hAnsi="Times New Roman" w:cs="Times New Roman"/>
                <w:sz w:val="24"/>
                <w:szCs w:val="24"/>
                <w:u w:val="single"/>
              </w:rPr>
              <w:t>Shared</w:t>
            </w:r>
            <w:r>
              <w:rPr>
                <w:rFonts w:ascii="Times New Roman" w:hAnsi="Times New Roman" w:cs="Times New Roman"/>
                <w:sz w:val="24"/>
                <w:szCs w:val="24"/>
              </w:rPr>
              <w:t xml:space="preserve">:  This portion actually comes after the guided practice.  The reasoning is that students are writing on many levels, but most students have difficulty coming up with an introduction and a conclusion.  During guided practice using the intervention, you will assist those students who still, after modeling, can not write a complete paragraph.  </w:t>
            </w:r>
          </w:p>
          <w:p w:rsidR="00E626BB" w:rsidRDefault="00E626BB" w:rsidP="0092501B">
            <w:pPr>
              <w:rPr>
                <w:rFonts w:ascii="Times New Roman" w:hAnsi="Times New Roman" w:cs="Times New Roman"/>
                <w:sz w:val="24"/>
                <w:szCs w:val="24"/>
              </w:rPr>
            </w:pPr>
            <w:r>
              <w:rPr>
                <w:rFonts w:ascii="Times New Roman" w:hAnsi="Times New Roman" w:cs="Times New Roman"/>
                <w:sz w:val="24"/>
                <w:szCs w:val="24"/>
              </w:rPr>
              <w:t xml:space="preserve">1.  Ask students where a good place to find information to include in your introductory paragraph of your summary would be (the introduction section of the selection).  Have students assist you in writing an introduction using your notes from this section.  This would be a good opportunity to review “hooks” and setting a purpose for writing (why am I writing this and who is going to read it).  </w:t>
            </w:r>
          </w:p>
          <w:p w:rsidR="00E626BB" w:rsidRPr="00E626BB" w:rsidRDefault="00E626BB" w:rsidP="0092501B">
            <w:pPr>
              <w:rPr>
                <w:rFonts w:ascii="Times New Roman" w:hAnsi="Times New Roman" w:cs="Times New Roman"/>
                <w:sz w:val="24"/>
                <w:szCs w:val="24"/>
              </w:rPr>
            </w:pPr>
            <w:r>
              <w:rPr>
                <w:rFonts w:ascii="Times New Roman" w:hAnsi="Times New Roman" w:cs="Times New Roman"/>
                <w:sz w:val="24"/>
                <w:szCs w:val="24"/>
              </w:rPr>
              <w:t xml:space="preserve">2.  Where would you find information to help you with the conclusion?  Hopefully students will notice that this selection does not appear to have a conclusion.  Reread the last section using a think aloud to show students that, although this section has a heading, it could still be considered the “conclusion” of the text.  </w:t>
            </w:r>
          </w:p>
          <w:p w:rsidR="00F314CB" w:rsidRDefault="00F314CB" w:rsidP="0092501B">
            <w:pPr>
              <w:rPr>
                <w:rFonts w:ascii="Times New Roman" w:hAnsi="Times New Roman" w:cs="Times New Roman"/>
                <w:sz w:val="24"/>
                <w:szCs w:val="24"/>
              </w:rPr>
            </w:pPr>
          </w:p>
          <w:p w:rsidR="00F314CB" w:rsidRDefault="00F314CB" w:rsidP="0092501B">
            <w:pPr>
              <w:rPr>
                <w:rFonts w:ascii="Times New Roman" w:hAnsi="Times New Roman" w:cs="Times New Roman"/>
                <w:sz w:val="24"/>
                <w:szCs w:val="24"/>
              </w:rPr>
            </w:pPr>
            <w:r>
              <w:rPr>
                <w:rFonts w:ascii="Times New Roman" w:hAnsi="Times New Roman" w:cs="Times New Roman"/>
                <w:sz w:val="24"/>
                <w:szCs w:val="24"/>
                <w:u w:val="single"/>
              </w:rPr>
              <w:t>Guided Practice</w:t>
            </w:r>
            <w:r>
              <w:rPr>
                <w:rFonts w:ascii="Times New Roman" w:hAnsi="Times New Roman" w:cs="Times New Roman"/>
                <w:sz w:val="24"/>
                <w:szCs w:val="24"/>
              </w:rPr>
              <w:t xml:space="preserve">:  If you want students to have the exact same summaries, use the same partners as before.  If not, students can work with different writing buddies.  </w:t>
            </w:r>
            <w:r>
              <w:rPr>
                <w:rFonts w:ascii="Times New Roman" w:hAnsi="Times New Roman" w:cs="Times New Roman"/>
                <w:sz w:val="24"/>
                <w:szCs w:val="24"/>
              </w:rPr>
              <w:lastRenderedPageBreak/>
              <w:t xml:space="preserve">The purpose of this guided practice is for students to verbally share their ideas for summarizing the rest of the selection, and then finish writing their summaries. </w:t>
            </w:r>
          </w:p>
          <w:p w:rsidR="00F314CB" w:rsidRDefault="00F314CB" w:rsidP="0092501B">
            <w:pPr>
              <w:rPr>
                <w:rFonts w:ascii="Times New Roman" w:hAnsi="Times New Roman" w:cs="Times New Roman"/>
                <w:sz w:val="24"/>
                <w:szCs w:val="24"/>
              </w:rPr>
            </w:pPr>
            <w:r>
              <w:rPr>
                <w:rFonts w:ascii="Times New Roman" w:hAnsi="Times New Roman" w:cs="Times New Roman"/>
                <w:sz w:val="24"/>
                <w:szCs w:val="24"/>
              </w:rPr>
              <w:t xml:space="preserve">1.  Allow students to work with a writing buddy to summarize the section </w:t>
            </w:r>
            <w:r>
              <w:rPr>
                <w:rFonts w:ascii="Times New Roman" w:hAnsi="Times New Roman" w:cs="Times New Roman"/>
                <w:i/>
                <w:sz w:val="24"/>
                <w:szCs w:val="24"/>
              </w:rPr>
              <w:t xml:space="preserve">Specialized Artisans Live in Towns.  </w:t>
            </w:r>
            <w:r>
              <w:rPr>
                <w:rFonts w:ascii="Times New Roman" w:hAnsi="Times New Roman" w:cs="Times New Roman"/>
                <w:sz w:val="24"/>
                <w:szCs w:val="24"/>
              </w:rPr>
              <w:t>Assist as needed.</w:t>
            </w:r>
          </w:p>
          <w:p w:rsidR="00E626BB" w:rsidRDefault="00E626BB" w:rsidP="0092501B">
            <w:pPr>
              <w:rPr>
                <w:rFonts w:ascii="Times New Roman" w:hAnsi="Times New Roman" w:cs="Times New Roman"/>
                <w:i/>
                <w:sz w:val="24"/>
                <w:szCs w:val="24"/>
              </w:rPr>
            </w:pPr>
            <w:r>
              <w:rPr>
                <w:rFonts w:ascii="Times New Roman" w:hAnsi="Times New Roman" w:cs="Times New Roman"/>
                <w:sz w:val="24"/>
                <w:szCs w:val="24"/>
              </w:rPr>
              <w:t xml:space="preserve">2.  After #7 in the modeled portion, students will work together to “flow” from </w:t>
            </w:r>
            <w:r>
              <w:rPr>
                <w:rFonts w:ascii="Times New Roman" w:hAnsi="Times New Roman" w:cs="Times New Roman"/>
                <w:i/>
                <w:sz w:val="24"/>
                <w:szCs w:val="24"/>
              </w:rPr>
              <w:t xml:space="preserve">Rural Trades Involve Generalized Tools </w:t>
            </w:r>
            <w:r>
              <w:rPr>
                <w:rFonts w:ascii="Times New Roman" w:hAnsi="Times New Roman" w:cs="Times New Roman"/>
                <w:sz w:val="24"/>
                <w:szCs w:val="24"/>
              </w:rPr>
              <w:t xml:space="preserve">to </w:t>
            </w:r>
            <w:r>
              <w:rPr>
                <w:rFonts w:ascii="Times New Roman" w:hAnsi="Times New Roman" w:cs="Times New Roman"/>
                <w:i/>
                <w:sz w:val="24"/>
                <w:szCs w:val="24"/>
              </w:rPr>
              <w:t>Specialized Artisans Live in Towns.</w:t>
            </w:r>
          </w:p>
          <w:p w:rsidR="00E626BB" w:rsidRDefault="00E626BB" w:rsidP="0092501B">
            <w:pPr>
              <w:rPr>
                <w:rFonts w:ascii="Times New Roman" w:hAnsi="Times New Roman" w:cs="Times New Roman"/>
                <w:i/>
                <w:sz w:val="24"/>
                <w:szCs w:val="24"/>
              </w:rPr>
            </w:pPr>
          </w:p>
          <w:p w:rsidR="0081312C" w:rsidRPr="00F314CB" w:rsidRDefault="00E626BB" w:rsidP="0092501B">
            <w:pPr>
              <w:rPr>
                <w:rFonts w:ascii="Times New Roman" w:hAnsi="Times New Roman" w:cs="Times New Roman"/>
                <w:sz w:val="24"/>
                <w:szCs w:val="24"/>
              </w:rPr>
            </w:pPr>
            <w:r>
              <w:rPr>
                <w:rFonts w:ascii="Times New Roman" w:hAnsi="Times New Roman" w:cs="Times New Roman"/>
                <w:sz w:val="24"/>
                <w:szCs w:val="24"/>
                <w:u w:val="single"/>
              </w:rPr>
              <w:t>Independent Practice</w:t>
            </w:r>
            <w:r>
              <w:rPr>
                <w:rFonts w:ascii="Times New Roman" w:hAnsi="Times New Roman" w:cs="Times New Roman"/>
                <w:sz w:val="24"/>
                <w:szCs w:val="24"/>
              </w:rPr>
              <w:t xml:space="preserve">:  Students will write their summary for the section </w:t>
            </w:r>
            <w:r w:rsidR="00DE0349">
              <w:rPr>
                <w:rFonts w:ascii="Times New Roman" w:hAnsi="Times New Roman" w:cs="Times New Roman"/>
                <w:i/>
                <w:sz w:val="24"/>
                <w:szCs w:val="24"/>
              </w:rPr>
              <w:t xml:space="preserve">The Enslaved in Rural Trades.  </w:t>
            </w:r>
            <w:r w:rsidR="00DE0349">
              <w:rPr>
                <w:rFonts w:ascii="Times New Roman" w:hAnsi="Times New Roman" w:cs="Times New Roman"/>
                <w:sz w:val="24"/>
                <w:szCs w:val="24"/>
              </w:rPr>
              <w:t xml:space="preserve">They will “flow” together their summary sentences for </w:t>
            </w:r>
            <w:r w:rsidR="00DE0349">
              <w:rPr>
                <w:rFonts w:ascii="Times New Roman" w:hAnsi="Times New Roman" w:cs="Times New Roman"/>
                <w:i/>
                <w:sz w:val="24"/>
                <w:szCs w:val="24"/>
              </w:rPr>
              <w:t>Specialized Artisans Live in Towns</w:t>
            </w:r>
            <w:r w:rsidR="00DE0349">
              <w:rPr>
                <w:rFonts w:ascii="Times New Roman" w:hAnsi="Times New Roman" w:cs="Times New Roman"/>
                <w:sz w:val="24"/>
                <w:szCs w:val="24"/>
              </w:rPr>
              <w:t xml:space="preserve"> with </w:t>
            </w:r>
            <w:r w:rsidR="00DE0349">
              <w:rPr>
                <w:rFonts w:ascii="Times New Roman" w:hAnsi="Times New Roman" w:cs="Times New Roman"/>
                <w:i/>
                <w:sz w:val="24"/>
                <w:szCs w:val="24"/>
              </w:rPr>
              <w:t xml:space="preserve">The Enslaved in Rural Trades.  </w:t>
            </w:r>
            <w:r w:rsidR="00DE0349">
              <w:rPr>
                <w:rFonts w:ascii="Times New Roman" w:hAnsi="Times New Roman" w:cs="Times New Roman"/>
                <w:sz w:val="24"/>
                <w:szCs w:val="24"/>
              </w:rPr>
              <w:t xml:space="preserve"> </w:t>
            </w:r>
            <w:r w:rsidR="00F314CB">
              <w:rPr>
                <w:rFonts w:ascii="Times New Roman" w:hAnsi="Times New Roman" w:cs="Times New Roman"/>
                <w:sz w:val="24"/>
                <w:szCs w:val="24"/>
              </w:rPr>
              <w:t xml:space="preserve">        </w:t>
            </w:r>
          </w:p>
          <w:p w:rsidR="00BA082E" w:rsidRPr="00F314CB" w:rsidRDefault="00BA082E" w:rsidP="003F39B8">
            <w:pPr>
              <w:rPr>
                <w:rFonts w:ascii="Times New Roman" w:hAnsi="Times New Roman" w:cs="Times New Roman"/>
                <w:sz w:val="24"/>
                <w:szCs w:val="24"/>
              </w:rPr>
            </w:pPr>
          </w:p>
          <w:p w:rsidR="0007242D" w:rsidRPr="00F52253" w:rsidRDefault="00F52253" w:rsidP="003F39B8">
            <w:pPr>
              <w:rPr>
                <w:rFonts w:ascii="Times New Roman" w:hAnsi="Times New Roman" w:cs="Times New Roman"/>
                <w:sz w:val="24"/>
                <w:szCs w:val="24"/>
              </w:rPr>
            </w:pPr>
            <w:r>
              <w:rPr>
                <w:rFonts w:ascii="Times New Roman" w:hAnsi="Times New Roman" w:cs="Times New Roman"/>
                <w:sz w:val="24"/>
                <w:szCs w:val="24"/>
              </w:rPr>
              <w:t xml:space="preserve"> </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F52253">
            <w:pPr>
              <w:pStyle w:val="Default"/>
              <w:numPr>
                <w:ilvl w:val="0"/>
                <w:numId w:val="8"/>
              </w:numPr>
              <w:rPr>
                <w:rFonts w:ascii="Times New Roman" w:hAnsi="Times New Roman" w:cs="Times New Roman"/>
              </w:rPr>
            </w:pPr>
            <w:r w:rsidRPr="00D801CF">
              <w:rPr>
                <w:rFonts w:ascii="Times New Roman" w:hAnsi="Times New Roman" w:cs="Times New Roman"/>
              </w:rPr>
              <w:t>Independent</w:t>
            </w:r>
          </w:p>
        </w:tc>
        <w:tc>
          <w:tcPr>
            <w:tcW w:w="8478" w:type="dxa"/>
            <w:gridSpan w:val="6"/>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F52253">
              <w:rPr>
                <w:rFonts w:ascii="Times New Roman" w:hAnsi="Times New Roman" w:cs="Times New Roman"/>
                <w:b/>
                <w:sz w:val="24"/>
                <w:szCs w:val="24"/>
              </w:rPr>
              <w:t xml:space="preserve">  L 5.2</w:t>
            </w:r>
          </w:p>
          <w:p w:rsidR="007120B7" w:rsidRDefault="007120B7"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F52253">
              <w:rPr>
                <w:rFonts w:ascii="Times New Roman" w:hAnsi="Times New Roman" w:cs="Times New Roman"/>
                <w:b/>
                <w:sz w:val="24"/>
                <w:szCs w:val="24"/>
              </w:rPr>
              <w:t xml:space="preserve">  I can spell grade level words correctly and can look up words as needed.</w:t>
            </w:r>
          </w:p>
          <w:p w:rsidR="00F52253" w:rsidRDefault="00F52253" w:rsidP="003F39B8">
            <w:pPr>
              <w:rPr>
                <w:rFonts w:ascii="Times New Roman" w:hAnsi="Times New Roman" w:cs="Times New Roman"/>
                <w:b/>
                <w:sz w:val="24"/>
                <w:szCs w:val="24"/>
              </w:rPr>
            </w:pPr>
          </w:p>
          <w:p w:rsidR="00FE7398" w:rsidRPr="007A04A5" w:rsidRDefault="003F39B8" w:rsidP="003F39B8">
            <w:pPr>
              <w:rPr>
                <w:rFonts w:ascii="Times New Roman" w:hAnsi="Times New Roman" w:cs="Times New Roman"/>
                <w:sz w:val="24"/>
                <w:szCs w:val="24"/>
              </w:rPr>
            </w:pPr>
            <w:r>
              <w:rPr>
                <w:rFonts w:ascii="Times New Roman" w:hAnsi="Times New Roman" w:cs="Times New Roman"/>
                <w:b/>
                <w:sz w:val="24"/>
                <w:szCs w:val="24"/>
              </w:rPr>
              <w:t>Instructional Plan:</w:t>
            </w:r>
            <w:r w:rsidR="00F52253">
              <w:rPr>
                <w:rFonts w:ascii="Times New Roman" w:hAnsi="Times New Roman" w:cs="Times New Roman"/>
                <w:b/>
                <w:sz w:val="24"/>
                <w:szCs w:val="24"/>
              </w:rPr>
              <w:t xml:space="preserve">  </w:t>
            </w:r>
            <w:r w:rsidR="00F52253">
              <w:rPr>
                <w:rFonts w:ascii="Times New Roman" w:hAnsi="Times New Roman" w:cs="Times New Roman"/>
                <w:sz w:val="24"/>
                <w:szCs w:val="24"/>
              </w:rPr>
              <w:t xml:space="preserve">You are not directly teaching this standard.  Remind students of their “binder word wall” and the resources in the classroom available for spelling all words correctly.  </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E0349">
            <w:pPr>
              <w:pStyle w:val="Default"/>
              <w:numPr>
                <w:ilvl w:val="0"/>
                <w:numId w:val="7"/>
              </w:numPr>
              <w:rPr>
                <w:rFonts w:ascii="Times New Roman" w:hAnsi="Times New Roman" w:cs="Times New Roman"/>
              </w:rPr>
            </w:pPr>
            <w:r w:rsidRPr="00D801CF">
              <w:rPr>
                <w:rFonts w:ascii="Times New Roman" w:hAnsi="Times New Roman" w:cs="Times New Roman"/>
              </w:rPr>
              <w:t>Modeled</w:t>
            </w:r>
          </w:p>
          <w:p w:rsidR="003F39B8" w:rsidRPr="00D801CF" w:rsidRDefault="003F39B8" w:rsidP="00F52253">
            <w:pPr>
              <w:pStyle w:val="Default"/>
              <w:numPr>
                <w:ilvl w:val="0"/>
                <w:numId w:val="7"/>
              </w:numPr>
              <w:rPr>
                <w:rFonts w:ascii="Times New Roman" w:hAnsi="Times New Roman" w:cs="Times New Roman"/>
              </w:rPr>
            </w:pPr>
            <w:r w:rsidRPr="00D801CF">
              <w:rPr>
                <w:rFonts w:ascii="Times New Roman" w:hAnsi="Times New Roman" w:cs="Times New Roman"/>
              </w:rPr>
              <w:t>Shared</w:t>
            </w:r>
          </w:p>
          <w:p w:rsidR="003F39B8" w:rsidRDefault="003F39B8" w:rsidP="00F52253">
            <w:pPr>
              <w:pStyle w:val="Default"/>
              <w:numPr>
                <w:ilvl w:val="0"/>
                <w:numId w:val="7"/>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6"/>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7120B7">
              <w:rPr>
                <w:rFonts w:ascii="Times New Roman" w:hAnsi="Times New Roman" w:cs="Times New Roman"/>
                <w:b/>
                <w:sz w:val="24"/>
                <w:szCs w:val="24"/>
              </w:rPr>
              <w:t xml:space="preserve">  SL 5.1</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7120B7" w:rsidRPr="007120B7" w:rsidRDefault="007120B7" w:rsidP="007120B7">
            <w:pPr>
              <w:rPr>
                <w:rFonts w:ascii="Times New Roman" w:hAnsi="Times New Roman" w:cs="Times New Roman"/>
                <w:b/>
                <w:sz w:val="24"/>
                <w:szCs w:val="24"/>
              </w:rPr>
            </w:pPr>
            <w:r w:rsidRPr="007120B7">
              <w:rPr>
                <w:rFonts w:ascii="Times New Roman" w:hAnsi="Times New Roman" w:cs="Times New Roman"/>
                <w:b/>
                <w:sz w:val="24"/>
                <w:szCs w:val="24"/>
              </w:rPr>
              <w:t>I can engage in discussions with diverse partners on fifth grade texts.</w:t>
            </w:r>
          </w:p>
          <w:p w:rsidR="007120B7" w:rsidRDefault="007120B7" w:rsidP="007120B7">
            <w:pPr>
              <w:rPr>
                <w:rFonts w:ascii="Times New Roman" w:hAnsi="Times New Roman" w:cs="Times New Roman"/>
                <w:b/>
                <w:sz w:val="24"/>
                <w:szCs w:val="24"/>
              </w:rPr>
            </w:pPr>
            <w:r w:rsidRPr="007120B7">
              <w:rPr>
                <w:rFonts w:ascii="Times New Roman" w:hAnsi="Times New Roman" w:cs="Times New Roman"/>
                <w:b/>
                <w:sz w:val="24"/>
                <w:szCs w:val="24"/>
              </w:rPr>
              <w:t xml:space="preserve">I can engage in discussions with diverse partners on fifth grade topics.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DE0349" w:rsidRDefault="00DE0349" w:rsidP="003F39B8">
            <w:pPr>
              <w:rPr>
                <w:rFonts w:ascii="Times New Roman" w:hAnsi="Times New Roman" w:cs="Times New Roman"/>
                <w:b/>
                <w:sz w:val="24"/>
                <w:szCs w:val="24"/>
              </w:rPr>
            </w:pPr>
          </w:p>
          <w:p w:rsidR="00DE0349" w:rsidRDefault="00DE0349" w:rsidP="003F39B8">
            <w:pPr>
              <w:rPr>
                <w:rFonts w:ascii="Times New Roman" w:hAnsi="Times New Roman" w:cs="Times New Roman"/>
                <w:sz w:val="24"/>
                <w:szCs w:val="24"/>
              </w:rPr>
            </w:pPr>
            <w:r>
              <w:rPr>
                <w:rFonts w:ascii="Times New Roman" w:hAnsi="Times New Roman" w:cs="Times New Roman"/>
                <w:sz w:val="24"/>
                <w:szCs w:val="24"/>
                <w:u w:val="single"/>
              </w:rPr>
              <w:t>Modeled</w:t>
            </w:r>
            <w:r>
              <w:rPr>
                <w:rFonts w:ascii="Times New Roman" w:hAnsi="Times New Roman" w:cs="Times New Roman"/>
                <w:sz w:val="24"/>
                <w:szCs w:val="24"/>
              </w:rPr>
              <w:t xml:space="preserve">:  </w:t>
            </w:r>
          </w:p>
          <w:p w:rsidR="00DE0349" w:rsidRDefault="00DE0349" w:rsidP="003F39B8">
            <w:pPr>
              <w:rPr>
                <w:rFonts w:ascii="Times New Roman" w:hAnsi="Times New Roman" w:cs="Times New Roman"/>
                <w:sz w:val="24"/>
                <w:szCs w:val="24"/>
              </w:rPr>
            </w:pPr>
            <w:r>
              <w:rPr>
                <w:rFonts w:ascii="Times New Roman" w:hAnsi="Times New Roman" w:cs="Times New Roman"/>
                <w:sz w:val="24"/>
                <w:szCs w:val="24"/>
              </w:rPr>
              <w:t xml:space="preserve">1.  Create two practice scripts for a peer writing conference (the “right” way and the “wrong” way).  </w:t>
            </w:r>
          </w:p>
          <w:p w:rsidR="00DE0349" w:rsidRDefault="00DE0349" w:rsidP="003F39B8">
            <w:pPr>
              <w:rPr>
                <w:rFonts w:ascii="Times New Roman" w:hAnsi="Times New Roman" w:cs="Times New Roman"/>
                <w:sz w:val="24"/>
                <w:szCs w:val="24"/>
              </w:rPr>
            </w:pPr>
            <w:r>
              <w:rPr>
                <w:rFonts w:ascii="Times New Roman" w:hAnsi="Times New Roman" w:cs="Times New Roman"/>
                <w:sz w:val="24"/>
                <w:szCs w:val="24"/>
              </w:rPr>
              <w:t xml:space="preserve">2.  Choose a student beforehand (so the student is aware of what you are doing).  </w:t>
            </w:r>
          </w:p>
          <w:p w:rsidR="00DE0349" w:rsidRDefault="00DE0349" w:rsidP="003F39B8">
            <w:pPr>
              <w:rPr>
                <w:rFonts w:ascii="Times New Roman" w:hAnsi="Times New Roman" w:cs="Times New Roman"/>
                <w:sz w:val="24"/>
                <w:szCs w:val="24"/>
              </w:rPr>
            </w:pPr>
            <w:r>
              <w:rPr>
                <w:rFonts w:ascii="Times New Roman" w:hAnsi="Times New Roman" w:cs="Times New Roman"/>
                <w:sz w:val="24"/>
                <w:szCs w:val="24"/>
              </w:rPr>
              <w:t>3.  Model the “right” way first, then move to the “shared” portion.</w:t>
            </w:r>
          </w:p>
          <w:p w:rsidR="00DE0349" w:rsidRDefault="00DE0349" w:rsidP="003F39B8">
            <w:pPr>
              <w:rPr>
                <w:rFonts w:ascii="Times New Roman" w:hAnsi="Times New Roman" w:cs="Times New Roman"/>
                <w:sz w:val="24"/>
                <w:szCs w:val="24"/>
              </w:rPr>
            </w:pPr>
            <w:r>
              <w:rPr>
                <w:rFonts w:ascii="Times New Roman" w:hAnsi="Times New Roman" w:cs="Times New Roman"/>
                <w:sz w:val="24"/>
                <w:szCs w:val="24"/>
              </w:rPr>
              <w:t>4.  After the “shared” portion – model the “wrong” way conference.</w:t>
            </w:r>
          </w:p>
          <w:p w:rsidR="00DE0349" w:rsidRDefault="00DE0349" w:rsidP="003F39B8">
            <w:pPr>
              <w:rPr>
                <w:rFonts w:ascii="Times New Roman" w:hAnsi="Times New Roman" w:cs="Times New Roman"/>
                <w:sz w:val="24"/>
                <w:szCs w:val="24"/>
              </w:rPr>
            </w:pPr>
          </w:p>
          <w:p w:rsidR="00DE0349" w:rsidRDefault="00DE0349" w:rsidP="003F39B8">
            <w:pPr>
              <w:rPr>
                <w:rFonts w:ascii="Times New Roman" w:hAnsi="Times New Roman" w:cs="Times New Roman"/>
                <w:sz w:val="24"/>
                <w:szCs w:val="24"/>
              </w:rPr>
            </w:pPr>
            <w:r>
              <w:rPr>
                <w:rFonts w:ascii="Times New Roman" w:hAnsi="Times New Roman" w:cs="Times New Roman"/>
                <w:sz w:val="24"/>
                <w:szCs w:val="24"/>
                <w:u w:val="single"/>
              </w:rPr>
              <w:t>Shared</w:t>
            </w:r>
            <w:r>
              <w:rPr>
                <w:rFonts w:ascii="Times New Roman" w:hAnsi="Times New Roman" w:cs="Times New Roman"/>
                <w:sz w:val="24"/>
                <w:szCs w:val="24"/>
              </w:rPr>
              <w:t xml:space="preserve">: </w:t>
            </w:r>
          </w:p>
          <w:p w:rsidR="00DE0349" w:rsidRDefault="00DE0349" w:rsidP="003F39B8">
            <w:pPr>
              <w:rPr>
                <w:rFonts w:ascii="Times New Roman" w:hAnsi="Times New Roman" w:cs="Times New Roman"/>
                <w:sz w:val="24"/>
                <w:szCs w:val="24"/>
              </w:rPr>
            </w:pPr>
            <w:r>
              <w:rPr>
                <w:rFonts w:ascii="Times New Roman" w:hAnsi="Times New Roman" w:cs="Times New Roman"/>
                <w:sz w:val="24"/>
                <w:szCs w:val="24"/>
              </w:rPr>
              <w:t>1.  Ask students to share what they noticed from the first conference (tone, feedback, interaction, etc.).</w:t>
            </w:r>
          </w:p>
          <w:p w:rsidR="00DE0349" w:rsidRDefault="00DE0349" w:rsidP="003F39B8">
            <w:pPr>
              <w:rPr>
                <w:rFonts w:ascii="Times New Roman" w:hAnsi="Times New Roman" w:cs="Times New Roman"/>
                <w:sz w:val="24"/>
                <w:szCs w:val="24"/>
              </w:rPr>
            </w:pPr>
            <w:r>
              <w:rPr>
                <w:rFonts w:ascii="Times New Roman" w:hAnsi="Times New Roman" w:cs="Times New Roman"/>
                <w:sz w:val="24"/>
                <w:szCs w:val="24"/>
              </w:rPr>
              <w:t>2.  Write these on an anchor chart for “The Right Way”.</w:t>
            </w:r>
          </w:p>
          <w:p w:rsidR="00F52253" w:rsidRDefault="00DE0349" w:rsidP="003F39B8">
            <w:pPr>
              <w:rPr>
                <w:rFonts w:ascii="Times New Roman" w:hAnsi="Times New Roman" w:cs="Times New Roman"/>
                <w:sz w:val="24"/>
                <w:szCs w:val="24"/>
              </w:rPr>
            </w:pPr>
            <w:r>
              <w:rPr>
                <w:rFonts w:ascii="Times New Roman" w:hAnsi="Times New Roman" w:cs="Times New Roman"/>
                <w:sz w:val="24"/>
                <w:szCs w:val="24"/>
              </w:rPr>
              <w:t>3.  After students view the “wrong” way, ask them to share what bothered them about it.  How does “the wrong way” contrast with “the right way”</w:t>
            </w:r>
            <w:r w:rsidR="00F52253">
              <w:rPr>
                <w:rFonts w:ascii="Times New Roman" w:hAnsi="Times New Roman" w:cs="Times New Roman"/>
                <w:sz w:val="24"/>
                <w:szCs w:val="24"/>
              </w:rPr>
              <w:t xml:space="preserve">?  </w:t>
            </w:r>
          </w:p>
          <w:p w:rsidR="00F52253" w:rsidRDefault="00F52253" w:rsidP="003F39B8">
            <w:pPr>
              <w:rPr>
                <w:rFonts w:ascii="Times New Roman" w:hAnsi="Times New Roman" w:cs="Times New Roman"/>
                <w:sz w:val="24"/>
                <w:szCs w:val="24"/>
              </w:rPr>
            </w:pPr>
            <w:r>
              <w:rPr>
                <w:rFonts w:ascii="Times New Roman" w:hAnsi="Times New Roman" w:cs="Times New Roman"/>
                <w:sz w:val="24"/>
                <w:szCs w:val="24"/>
              </w:rPr>
              <w:t xml:space="preserve">4.  Write the parts of the “Wrong Way” on the other half of the anchor chart.  </w:t>
            </w:r>
          </w:p>
          <w:p w:rsidR="00F52253" w:rsidRDefault="00F52253" w:rsidP="003F39B8">
            <w:pPr>
              <w:rPr>
                <w:rFonts w:ascii="Times New Roman" w:hAnsi="Times New Roman" w:cs="Times New Roman"/>
                <w:sz w:val="24"/>
                <w:szCs w:val="24"/>
              </w:rPr>
            </w:pPr>
          </w:p>
          <w:p w:rsidR="00DE0349" w:rsidRPr="00DE0349" w:rsidRDefault="00F52253" w:rsidP="003F39B8">
            <w:pPr>
              <w:rPr>
                <w:rFonts w:ascii="Times New Roman" w:hAnsi="Times New Roman" w:cs="Times New Roman"/>
                <w:sz w:val="24"/>
                <w:szCs w:val="24"/>
              </w:rPr>
            </w:pPr>
            <w:r>
              <w:rPr>
                <w:rFonts w:ascii="Times New Roman" w:hAnsi="Times New Roman" w:cs="Times New Roman"/>
                <w:sz w:val="24"/>
                <w:szCs w:val="24"/>
                <w:u w:val="single"/>
              </w:rPr>
              <w:t>Guided Practice</w:t>
            </w:r>
            <w:r>
              <w:rPr>
                <w:rFonts w:ascii="Times New Roman" w:hAnsi="Times New Roman" w:cs="Times New Roman"/>
                <w:sz w:val="24"/>
                <w:szCs w:val="24"/>
              </w:rPr>
              <w:t xml:space="preserve">:  Inform students that as they are writing their summaries today, you will be specifically looking for examples of “The Right Way”.  </w:t>
            </w:r>
            <w:r w:rsidR="00DE0349">
              <w:rPr>
                <w:rFonts w:ascii="Times New Roman" w:hAnsi="Times New Roman" w:cs="Times New Roman"/>
                <w:sz w:val="24"/>
                <w:szCs w:val="24"/>
              </w:rPr>
              <w:t xml:space="preserve"> </w:t>
            </w:r>
          </w:p>
          <w:p w:rsidR="00FE7398" w:rsidRDefault="00FE7398" w:rsidP="00F52253">
            <w:pPr>
              <w:tabs>
                <w:tab w:val="left" w:pos="1691"/>
              </w:tabs>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6"/>
          </w:tcPr>
          <w:p w:rsidR="006F794C" w:rsidRPr="00F52253" w:rsidRDefault="00F52253" w:rsidP="00F52253">
            <w:pPr>
              <w:rPr>
                <w:rFonts w:ascii="Times New Roman" w:hAnsi="Times New Roman" w:cs="Times New Roman"/>
                <w:sz w:val="24"/>
                <w:szCs w:val="24"/>
              </w:rPr>
            </w:pPr>
            <w:r>
              <w:rPr>
                <w:rFonts w:ascii="Times New Roman" w:hAnsi="Times New Roman" w:cs="Times New Roman"/>
                <w:sz w:val="24"/>
                <w:szCs w:val="24"/>
              </w:rPr>
              <w:t xml:space="preserve">Read an example of a summary from a brochure.  Ask students to comment on it – was the summary informative?  Did it catch their attention?  Did they learn anything from it?  Help students draw the conclusion that in the brochures that they create, the summary section is important because it provides the “meat” of their trade.  </w:t>
            </w:r>
          </w:p>
        </w:tc>
      </w:tr>
      <w:tr w:rsidR="0007242D" w:rsidTr="00FE7398">
        <w:trPr>
          <w:trHeight w:val="296"/>
        </w:trPr>
        <w:tc>
          <w:tcPr>
            <w:tcW w:w="11016" w:type="dxa"/>
            <w:gridSpan w:val="7"/>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7A04A5">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816" w:type="dxa"/>
            <w:gridSpan w:val="4"/>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528"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7A04A5">
        <w:trPr>
          <w:trHeight w:val="167"/>
        </w:trPr>
        <w:tc>
          <w:tcPr>
            <w:tcW w:w="3672" w:type="dxa"/>
            <w:gridSpan w:val="2"/>
            <w:shd w:val="clear" w:color="auto" w:fill="FFFFFF" w:themeFill="background1"/>
          </w:tcPr>
          <w:p w:rsidR="0007242D" w:rsidRDefault="00F52253" w:rsidP="00F52253">
            <w:pPr>
              <w:rPr>
                <w:ins w:id="0" w:author="Classroom" w:date="2012-07-19T09:24:00Z"/>
                <w:rFonts w:ascii="Times New Roman" w:hAnsi="Times New Roman" w:cs="Times New Roman"/>
                <w:sz w:val="24"/>
                <w:szCs w:val="24"/>
              </w:rPr>
            </w:pPr>
            <w:r>
              <w:rPr>
                <w:rFonts w:ascii="Times New Roman" w:hAnsi="Times New Roman" w:cs="Times New Roman"/>
                <w:sz w:val="24"/>
                <w:szCs w:val="24"/>
              </w:rPr>
              <w:t xml:space="preserve">Students can continue working on taking notes on their chosen trade from the resources provided.  </w:t>
            </w:r>
          </w:p>
          <w:p w:rsidR="001A4BBE" w:rsidRDefault="001A4BBE" w:rsidP="00F52253">
            <w:pPr>
              <w:rPr>
                <w:ins w:id="1" w:author="Classroom" w:date="2012-07-19T09:24:00Z"/>
                <w:rFonts w:ascii="Times New Roman" w:hAnsi="Times New Roman" w:cs="Times New Roman"/>
                <w:sz w:val="24"/>
                <w:szCs w:val="24"/>
              </w:rPr>
            </w:pPr>
          </w:p>
          <w:p w:rsidR="001A4BBE" w:rsidRPr="00F52253" w:rsidRDefault="001A4BBE" w:rsidP="00F52253">
            <w:pPr>
              <w:rPr>
                <w:rFonts w:ascii="Times New Roman" w:hAnsi="Times New Roman" w:cs="Times New Roman"/>
                <w:sz w:val="24"/>
                <w:szCs w:val="24"/>
              </w:rPr>
            </w:pP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816" w:type="dxa"/>
            <w:gridSpan w:val="4"/>
            <w:shd w:val="clear" w:color="auto" w:fill="FFFFFF" w:themeFill="background1"/>
          </w:tcPr>
          <w:p w:rsidR="00A04BE3" w:rsidRDefault="007A04A5" w:rsidP="00F52253">
            <w:pPr>
              <w:rPr>
                <w:rFonts w:ascii="Times New Roman" w:hAnsi="Times New Roman" w:cs="Times New Roman"/>
                <w:sz w:val="24"/>
                <w:szCs w:val="24"/>
              </w:rPr>
            </w:pPr>
            <w:r>
              <w:rPr>
                <w:rFonts w:ascii="Times New Roman" w:hAnsi="Times New Roman" w:cs="Times New Roman"/>
                <w:sz w:val="24"/>
                <w:szCs w:val="24"/>
              </w:rPr>
              <w:t>What is a summary</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hyperlink r:id="rId17" w:history="1">
              <w:proofErr w:type="spellStart"/>
              <w:r w:rsidR="00A04BE3" w:rsidRPr="00A04BE3">
                <w:rPr>
                  <w:rStyle w:val="Hyperlink"/>
                  <w:rFonts w:ascii="Times New Roman" w:hAnsi="Times New Roman" w:cs="Times New Roman"/>
                  <w:sz w:val="24"/>
                  <w:szCs w:val="24"/>
                </w:rPr>
                <w:t>SumSummary</w:t>
              </w:r>
              <w:proofErr w:type="spellEnd"/>
            </w:hyperlink>
            <w:r w:rsidR="00A04BE3">
              <w:rPr>
                <w:rFonts w:ascii="Times New Roman" w:hAnsi="Times New Roman" w:cs="Times New Roman"/>
                <w:sz w:val="24"/>
                <w:szCs w:val="24"/>
              </w:rPr>
              <w:t>!</w:t>
            </w:r>
          </w:p>
          <w:p w:rsidR="00A04BE3" w:rsidRDefault="00A04BE3" w:rsidP="00F52253">
            <w:pPr>
              <w:rPr>
                <w:rFonts w:ascii="Times New Roman" w:hAnsi="Times New Roman" w:cs="Times New Roman"/>
                <w:sz w:val="24"/>
                <w:szCs w:val="24"/>
              </w:rPr>
            </w:pPr>
          </w:p>
          <w:p w:rsidR="00CB4486" w:rsidRDefault="00A04BE3" w:rsidP="00F52253">
            <w:pPr>
              <w:rPr>
                <w:rFonts w:ascii="Times New Roman" w:hAnsi="Times New Roman" w:cs="Times New Roman"/>
                <w:sz w:val="24"/>
                <w:szCs w:val="24"/>
              </w:rPr>
            </w:pPr>
            <w:r>
              <w:rPr>
                <w:rFonts w:ascii="Times New Roman" w:hAnsi="Times New Roman" w:cs="Times New Roman"/>
                <w:sz w:val="24"/>
                <w:szCs w:val="24"/>
              </w:rPr>
              <w:t>Writing a Paragraph:  The Grammar and Writing Book p. 126</w:t>
            </w:r>
            <w:r w:rsidR="00CB4486">
              <w:rPr>
                <w:rFonts w:ascii="Times New Roman" w:hAnsi="Times New Roman" w:cs="Times New Roman"/>
                <w:sz w:val="24"/>
                <w:szCs w:val="24"/>
              </w:rPr>
              <w:t xml:space="preserve"> </w:t>
            </w:r>
          </w:p>
          <w:p w:rsidR="00CB4486" w:rsidRDefault="00CB4486" w:rsidP="00F52253">
            <w:pPr>
              <w:rPr>
                <w:rFonts w:ascii="Times New Roman" w:hAnsi="Times New Roman" w:cs="Times New Roman"/>
                <w:sz w:val="24"/>
                <w:szCs w:val="24"/>
              </w:rPr>
            </w:pPr>
          </w:p>
          <w:p w:rsidR="00CB4486" w:rsidRDefault="00CB4486" w:rsidP="00F52253">
            <w:pPr>
              <w:rPr>
                <w:rFonts w:ascii="Times New Roman" w:hAnsi="Times New Roman" w:cs="Times New Roman"/>
                <w:sz w:val="24"/>
                <w:szCs w:val="24"/>
              </w:rPr>
            </w:pPr>
            <w:r>
              <w:rPr>
                <w:rFonts w:ascii="Times New Roman" w:hAnsi="Times New Roman" w:cs="Times New Roman"/>
                <w:sz w:val="24"/>
                <w:szCs w:val="24"/>
              </w:rPr>
              <w:t>Sentence Frame Resources (in unit plan)</w:t>
            </w:r>
          </w:p>
          <w:p w:rsidR="007A04A5" w:rsidRPr="00F52253" w:rsidRDefault="007A04A5" w:rsidP="00F52253">
            <w:pPr>
              <w:rPr>
                <w:rFonts w:ascii="Times New Roman" w:hAnsi="Times New Roman" w:cs="Times New Roman"/>
                <w:sz w:val="24"/>
                <w:szCs w:val="24"/>
              </w:rPr>
            </w:pPr>
          </w:p>
        </w:tc>
        <w:tc>
          <w:tcPr>
            <w:tcW w:w="3528" w:type="dxa"/>
            <w:shd w:val="clear" w:color="auto" w:fill="FFFFFF" w:themeFill="background1"/>
          </w:tcPr>
          <w:p w:rsidR="0007242D" w:rsidRDefault="0027178B" w:rsidP="007A04A5">
            <w:pPr>
              <w:rPr>
                <w:rFonts w:ascii="Times New Roman" w:hAnsi="Times New Roman" w:cs="Times New Roman"/>
                <w:sz w:val="24"/>
                <w:szCs w:val="24"/>
              </w:rPr>
            </w:pPr>
            <w:hyperlink r:id="rId18" w:history="1">
              <w:r w:rsidR="007A04A5" w:rsidRPr="007A04A5">
                <w:rPr>
                  <w:rStyle w:val="Hyperlink"/>
                  <w:rFonts w:ascii="Times New Roman" w:hAnsi="Times New Roman" w:cs="Times New Roman"/>
                  <w:sz w:val="24"/>
                  <w:szCs w:val="24"/>
                </w:rPr>
                <w:t>Summarizing lesson from ESL By Design</w:t>
              </w:r>
            </w:hyperlink>
          </w:p>
          <w:p w:rsidR="00CB4486" w:rsidRDefault="00CB4486" w:rsidP="007A04A5">
            <w:pPr>
              <w:rPr>
                <w:rFonts w:ascii="Times New Roman" w:hAnsi="Times New Roman" w:cs="Times New Roman"/>
                <w:sz w:val="24"/>
                <w:szCs w:val="24"/>
              </w:rPr>
            </w:pPr>
          </w:p>
          <w:p w:rsidR="00CB4486" w:rsidRPr="007A04A5" w:rsidRDefault="00CB4486" w:rsidP="007A04A5">
            <w:pPr>
              <w:rPr>
                <w:rFonts w:ascii="Times New Roman" w:hAnsi="Times New Roman" w:cs="Times New Roman"/>
                <w:sz w:val="24"/>
                <w:szCs w:val="24"/>
              </w:rPr>
            </w:pPr>
            <w:r>
              <w:rPr>
                <w:rFonts w:ascii="Times New Roman" w:hAnsi="Times New Roman" w:cs="Times New Roman"/>
                <w:sz w:val="24"/>
                <w:szCs w:val="24"/>
              </w:rPr>
              <w:t>Sentence Frame Resources (in unit plan)</w:t>
            </w:r>
          </w:p>
        </w:tc>
      </w:tr>
      <w:tr w:rsidR="008C13D7" w:rsidTr="00FE7398">
        <w:trPr>
          <w:trHeight w:val="296"/>
        </w:trPr>
        <w:tc>
          <w:tcPr>
            <w:tcW w:w="11016" w:type="dxa"/>
            <w:gridSpan w:val="7"/>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7"/>
          </w:tcPr>
          <w:p w:rsidR="008C13D7" w:rsidRPr="00CB4486"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CB4486">
              <w:rPr>
                <w:rFonts w:ascii="Times New Roman" w:hAnsi="Times New Roman" w:cs="Times New Roman"/>
                <w:b/>
                <w:sz w:val="24"/>
                <w:szCs w:val="24"/>
              </w:rPr>
              <w:t xml:space="preserve">  </w:t>
            </w:r>
            <w:r w:rsidR="00CB4486">
              <w:rPr>
                <w:rFonts w:ascii="Times New Roman" w:hAnsi="Times New Roman" w:cs="Times New Roman"/>
                <w:sz w:val="24"/>
                <w:szCs w:val="24"/>
              </w:rPr>
              <w:t xml:space="preserve">By this point, you should be able to check off the necessary components of the Task One Rubric that refer to </w:t>
            </w:r>
            <w:hyperlink r:id="rId19" w:history="1">
              <w:r w:rsidR="00CB4486" w:rsidRPr="00CA3227">
                <w:rPr>
                  <w:rStyle w:val="Hyperlink"/>
                  <w:rFonts w:ascii="Times New Roman" w:hAnsi="Times New Roman" w:cs="Times New Roman"/>
                  <w:sz w:val="24"/>
                  <w:szCs w:val="24"/>
                </w:rPr>
                <w:t>note – taking and summarizing</w:t>
              </w:r>
            </w:hyperlink>
            <w:r w:rsidR="00CB4486">
              <w:rPr>
                <w:rFonts w:ascii="Times New Roman" w:hAnsi="Times New Roman" w:cs="Times New Roman"/>
                <w:sz w:val="24"/>
                <w:szCs w:val="24"/>
              </w:rPr>
              <w:t xml:space="preserve">.    </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CB4486" w:rsidP="008C13D7">
            <w:pPr>
              <w:rPr>
                <w:rFonts w:ascii="Times New Roman" w:hAnsi="Times New Roman" w:cs="Times New Roman"/>
                <w:sz w:val="24"/>
                <w:szCs w:val="24"/>
              </w:rPr>
            </w:pPr>
            <w:r>
              <w:rPr>
                <w:rFonts w:ascii="Times New Roman" w:hAnsi="Times New Roman" w:cs="Times New Roman"/>
                <w:sz w:val="24"/>
                <w:szCs w:val="24"/>
              </w:rPr>
              <w:t>I plan to have my media specialist teach a lesson on citing sources and creating a bibliography.  If your media specialist can not do this, you will have to include this standard before using the rubric</w:t>
            </w:r>
            <w:bookmarkStart w:id="2" w:name="_GoBack"/>
            <w:bookmarkEnd w:id="2"/>
            <w:r>
              <w:rPr>
                <w:rFonts w:ascii="Times New Roman" w:hAnsi="Times New Roman" w:cs="Times New Roman"/>
                <w:sz w:val="24"/>
                <w:szCs w:val="24"/>
              </w:rPr>
              <w:t xml:space="preserve">.  </w:t>
            </w: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7F7853"/>
    <w:multiLevelType w:val="hybridMultilevel"/>
    <w:tmpl w:val="D556FDCE"/>
    <w:lvl w:ilvl="0" w:tplc="DE6ED1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5443F0"/>
    <w:multiLevelType w:val="hybridMultilevel"/>
    <w:tmpl w:val="0B30A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FB3DA1"/>
    <w:multiLevelType w:val="hybridMultilevel"/>
    <w:tmpl w:val="3698D82C"/>
    <w:lvl w:ilvl="0" w:tplc="DE6ED1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C76689"/>
    <w:multiLevelType w:val="hybridMultilevel"/>
    <w:tmpl w:val="A96AFC42"/>
    <w:lvl w:ilvl="0" w:tplc="DE6ED1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EC41EB"/>
    <w:multiLevelType w:val="hybridMultilevel"/>
    <w:tmpl w:val="F534973E"/>
    <w:lvl w:ilvl="0" w:tplc="9B34BF28">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1E1A8A"/>
    <w:multiLevelType w:val="hybridMultilevel"/>
    <w:tmpl w:val="D7DA61C2"/>
    <w:lvl w:ilvl="0" w:tplc="DE6ED1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3"/>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1A4BBE"/>
    <w:rsid w:val="00224A5F"/>
    <w:rsid w:val="0028190D"/>
    <w:rsid w:val="003D7D31"/>
    <w:rsid w:val="003F39B8"/>
    <w:rsid w:val="004B658C"/>
    <w:rsid w:val="0051657B"/>
    <w:rsid w:val="00570FB8"/>
    <w:rsid w:val="005C4CBE"/>
    <w:rsid w:val="005F62A6"/>
    <w:rsid w:val="00643719"/>
    <w:rsid w:val="006A0ACD"/>
    <w:rsid w:val="006F794C"/>
    <w:rsid w:val="007120B7"/>
    <w:rsid w:val="007A04A5"/>
    <w:rsid w:val="007B40C3"/>
    <w:rsid w:val="0081312C"/>
    <w:rsid w:val="008C13D7"/>
    <w:rsid w:val="0092501B"/>
    <w:rsid w:val="009B085C"/>
    <w:rsid w:val="00A04BE3"/>
    <w:rsid w:val="00A27032"/>
    <w:rsid w:val="00A90A8F"/>
    <w:rsid w:val="00BA082E"/>
    <w:rsid w:val="00C92D93"/>
    <w:rsid w:val="00CA3227"/>
    <w:rsid w:val="00CB4486"/>
    <w:rsid w:val="00CD5617"/>
    <w:rsid w:val="00D7779B"/>
    <w:rsid w:val="00D801CF"/>
    <w:rsid w:val="00DD6FE2"/>
    <w:rsid w:val="00DE0349"/>
    <w:rsid w:val="00E626BB"/>
    <w:rsid w:val="00F314CB"/>
    <w:rsid w:val="00F52253"/>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A04BE3"/>
    <w:rPr>
      <w:color w:val="0000FF" w:themeColor="hyperlink"/>
      <w:u w:val="single"/>
    </w:rPr>
  </w:style>
  <w:style w:type="character" w:styleId="FollowedHyperlink">
    <w:name w:val="FollowedHyperlink"/>
    <w:basedOn w:val="DefaultParagraphFont"/>
    <w:uiPriority w:val="99"/>
    <w:semiHidden/>
    <w:unhideWhenUsed/>
    <w:rsid w:val="007A04A5"/>
    <w:rPr>
      <w:color w:val="800080" w:themeColor="followedHyperlink"/>
      <w:u w:val="single"/>
    </w:rPr>
  </w:style>
  <w:style w:type="character" w:styleId="CommentReference">
    <w:name w:val="annotation reference"/>
    <w:basedOn w:val="DefaultParagraphFont"/>
    <w:uiPriority w:val="99"/>
    <w:semiHidden/>
    <w:unhideWhenUsed/>
    <w:rsid w:val="00A27032"/>
    <w:rPr>
      <w:sz w:val="16"/>
      <w:szCs w:val="16"/>
    </w:rPr>
  </w:style>
  <w:style w:type="paragraph" w:styleId="CommentText">
    <w:name w:val="annotation text"/>
    <w:basedOn w:val="Normal"/>
    <w:link w:val="CommentTextChar"/>
    <w:uiPriority w:val="99"/>
    <w:semiHidden/>
    <w:unhideWhenUsed/>
    <w:rsid w:val="00A27032"/>
    <w:pPr>
      <w:spacing w:line="240" w:lineRule="auto"/>
    </w:pPr>
    <w:rPr>
      <w:sz w:val="20"/>
      <w:szCs w:val="20"/>
    </w:rPr>
  </w:style>
  <w:style w:type="character" w:customStyle="1" w:styleId="CommentTextChar">
    <w:name w:val="Comment Text Char"/>
    <w:basedOn w:val="DefaultParagraphFont"/>
    <w:link w:val="CommentText"/>
    <w:uiPriority w:val="99"/>
    <w:semiHidden/>
    <w:rsid w:val="00A27032"/>
    <w:rPr>
      <w:sz w:val="20"/>
      <w:szCs w:val="20"/>
    </w:rPr>
  </w:style>
  <w:style w:type="paragraph" w:styleId="CommentSubject">
    <w:name w:val="annotation subject"/>
    <w:basedOn w:val="CommentText"/>
    <w:next w:val="CommentText"/>
    <w:link w:val="CommentSubjectChar"/>
    <w:uiPriority w:val="99"/>
    <w:semiHidden/>
    <w:unhideWhenUsed/>
    <w:rsid w:val="00A27032"/>
    <w:rPr>
      <w:b/>
      <w:bCs/>
    </w:rPr>
  </w:style>
  <w:style w:type="character" w:customStyle="1" w:styleId="CommentSubjectChar">
    <w:name w:val="Comment Subject Char"/>
    <w:basedOn w:val="CommentTextChar"/>
    <w:link w:val="CommentSubject"/>
    <w:uiPriority w:val="99"/>
    <w:semiHidden/>
    <w:rsid w:val="00A2703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A04BE3"/>
    <w:rPr>
      <w:color w:val="0000FF" w:themeColor="hyperlink"/>
      <w:u w:val="single"/>
    </w:rPr>
  </w:style>
  <w:style w:type="character" w:styleId="FollowedHyperlink">
    <w:name w:val="FollowedHyperlink"/>
    <w:basedOn w:val="DefaultParagraphFont"/>
    <w:uiPriority w:val="99"/>
    <w:semiHidden/>
    <w:unhideWhenUsed/>
    <w:rsid w:val="007A04A5"/>
    <w:rPr>
      <w:color w:val="800080" w:themeColor="followedHyperlink"/>
      <w:u w:val="single"/>
    </w:rPr>
  </w:style>
  <w:style w:type="character" w:styleId="CommentReference">
    <w:name w:val="annotation reference"/>
    <w:basedOn w:val="DefaultParagraphFont"/>
    <w:uiPriority w:val="99"/>
    <w:semiHidden/>
    <w:unhideWhenUsed/>
    <w:rsid w:val="00A27032"/>
    <w:rPr>
      <w:sz w:val="16"/>
      <w:szCs w:val="16"/>
    </w:rPr>
  </w:style>
  <w:style w:type="paragraph" w:styleId="CommentText">
    <w:name w:val="annotation text"/>
    <w:basedOn w:val="Normal"/>
    <w:link w:val="CommentTextChar"/>
    <w:uiPriority w:val="99"/>
    <w:semiHidden/>
    <w:unhideWhenUsed/>
    <w:rsid w:val="00A27032"/>
    <w:pPr>
      <w:spacing w:line="240" w:lineRule="auto"/>
    </w:pPr>
    <w:rPr>
      <w:sz w:val="20"/>
      <w:szCs w:val="20"/>
    </w:rPr>
  </w:style>
  <w:style w:type="character" w:customStyle="1" w:styleId="CommentTextChar">
    <w:name w:val="Comment Text Char"/>
    <w:basedOn w:val="DefaultParagraphFont"/>
    <w:link w:val="CommentText"/>
    <w:uiPriority w:val="99"/>
    <w:semiHidden/>
    <w:rsid w:val="00A27032"/>
    <w:rPr>
      <w:sz w:val="20"/>
      <w:szCs w:val="20"/>
    </w:rPr>
  </w:style>
  <w:style w:type="paragraph" w:styleId="CommentSubject">
    <w:name w:val="annotation subject"/>
    <w:basedOn w:val="CommentText"/>
    <w:next w:val="CommentText"/>
    <w:link w:val="CommentSubjectChar"/>
    <w:uiPriority w:val="99"/>
    <w:semiHidden/>
    <w:unhideWhenUsed/>
    <w:rsid w:val="00A27032"/>
    <w:rPr>
      <w:b/>
      <w:bCs/>
    </w:rPr>
  </w:style>
  <w:style w:type="character" w:customStyle="1" w:styleId="CommentSubjectChar">
    <w:name w:val="Comment Subject Char"/>
    <w:basedOn w:val="CommentTextChar"/>
    <w:link w:val="CommentSubject"/>
    <w:uiPriority w:val="99"/>
    <w:semiHidden/>
    <w:rsid w:val="00A2703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istory.org/Almanack/life/trades/traderural2.cfm" TargetMode="External"/><Relationship Id="rId18" Type="http://schemas.openxmlformats.org/officeDocument/2006/relationships/hyperlink" Target="http://literacywork.com/Literacywork.com/Summarizing.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gems.gcsnc.com/lvcontentitems_18/lvcontentitems_18/dispform.aspx?id=49" TargetMode="External"/><Relationship Id="rId17" Type="http://schemas.openxmlformats.org/officeDocument/2006/relationships/hyperlink" Target="http://www.fcrr.org/FAIR_Search_Tool/PDFs/2-3C_031.pdf" TargetMode="External"/><Relationship Id="rId2" Type="http://schemas.openxmlformats.org/officeDocument/2006/relationships/customXml" Target="../customXml/item2.xml"/><Relationship Id="rId16" Type="http://schemas.openxmlformats.org/officeDocument/2006/relationships/hyperlink" Target="http://www.somers.k12.ny.us/sis/main/writing/transitional_word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www.pearsonsuccessnet.com/snpapp/login/login.jsp" TargetMode="External"/><Relationship Id="rId5" Type="http://schemas.openxmlformats.org/officeDocument/2006/relationships/styles" Target="styles.xml"/><Relationship Id="rId15" Type="http://schemas.openxmlformats.org/officeDocument/2006/relationships/hyperlink" Target="http://grammar.ccc.commnet.edu/grammar/conjunctions.htm" TargetMode="External"/><Relationship Id="rId10" Type="http://schemas.openxmlformats.org/officeDocument/2006/relationships/endnotes" Target="endnotes.xml"/><Relationship Id="rId19" Type="http://schemas.openxmlformats.org/officeDocument/2006/relationships/hyperlink" Target="file:///E:\Unit%201%20Reading%20Writing%20Apprentice%20Task%201\Task%201%20Rubric%20Summarizing.doc"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somers.k12.ny.us/sis/main/writing/transitional_words.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www.w3.org/XML/1998/namespace"/>
    <ds:schemaRef ds:uri="http://schemas.microsoft.com/office/2006/documentManagement/types"/>
    <ds:schemaRef ds:uri="http://purl.org/dc/elements/1.1/"/>
    <ds:schemaRef ds:uri="http://purl.org/dc/dcmitype/"/>
    <ds:schemaRef ds:uri="http://purl.org/dc/term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1424</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9528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Classroom</cp:lastModifiedBy>
  <cp:revision>4</cp:revision>
  <cp:lastPrinted>2012-05-01T14:47:00Z</cp:lastPrinted>
  <dcterms:created xsi:type="dcterms:W3CDTF">2012-07-19T13:30:00Z</dcterms:created>
  <dcterms:modified xsi:type="dcterms:W3CDTF">2012-07-19T13:36:00Z</dcterms:modified>
</cp:coreProperties>
</file>